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D13B99"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1DE8293C"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6E82B5AA"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278036EA" w14:textId="77777777" w:rsidR="00C826A0" w:rsidRPr="00A00DB4" w:rsidRDefault="002E55CC" w:rsidP="00C826A0">
      <w:pPr>
        <w:jc w:val="center"/>
        <w:rPr>
          <w:rFonts w:asciiTheme="minorHAnsi" w:hAnsiTheme="minorHAnsi" w:cstheme="minorHAnsi"/>
          <w:b/>
          <w:sz w:val="32"/>
          <w:szCs w:val="32"/>
        </w:rPr>
      </w:pPr>
      <w:r w:rsidRPr="00A00DB4">
        <w:rPr>
          <w:rFonts w:asciiTheme="minorHAnsi" w:hAnsiTheme="minorHAnsi" w:cstheme="minorHAnsi"/>
          <w:noProof/>
          <w:snapToGrid/>
          <w:sz w:val="32"/>
          <w:szCs w:val="32"/>
        </w:rPr>
        <w:drawing>
          <wp:inline distT="0" distB="0" distL="0" distR="0" wp14:anchorId="6C4E930D" wp14:editId="1D6C5D60">
            <wp:extent cx="1838325" cy="1838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6773" t="-90" r="-6773" b="-90"/>
                    <a:stretch>
                      <a:fillRect/>
                    </a:stretch>
                  </pic:blipFill>
                  <pic:spPr bwMode="auto">
                    <a:xfrm>
                      <a:off x="0" y="0"/>
                      <a:ext cx="1838325" cy="1838325"/>
                    </a:xfrm>
                    <a:prstGeom prst="rect">
                      <a:avLst/>
                    </a:prstGeom>
                    <a:noFill/>
                    <a:ln w="9525">
                      <a:noFill/>
                      <a:miter lim="800000"/>
                      <a:headEnd/>
                      <a:tailEnd/>
                    </a:ln>
                  </pic:spPr>
                </pic:pic>
              </a:graphicData>
            </a:graphic>
          </wp:inline>
        </w:drawing>
      </w:r>
    </w:p>
    <w:p w14:paraId="7CC78818" w14:textId="77777777" w:rsidR="00FA2126" w:rsidRPr="008B10A1" w:rsidRDefault="00FA2126" w:rsidP="00FA2126">
      <w:pPr>
        <w:jc w:val="center"/>
        <w:rPr>
          <w:rFonts w:asciiTheme="minorHAnsi" w:hAnsiTheme="minorHAnsi" w:cstheme="minorHAnsi"/>
          <w:b/>
          <w:sz w:val="52"/>
          <w:szCs w:val="52"/>
        </w:rPr>
      </w:pPr>
      <w:r w:rsidRPr="008B10A1">
        <w:rPr>
          <w:rFonts w:asciiTheme="minorHAnsi" w:hAnsiTheme="minorHAnsi" w:cstheme="minorHAnsi"/>
          <w:b/>
          <w:sz w:val="52"/>
          <w:szCs w:val="52"/>
        </w:rPr>
        <w:t>STATE OF INDIANA</w:t>
      </w:r>
    </w:p>
    <w:p w14:paraId="0DBCFFCD" w14:textId="77777777" w:rsidR="00FA2126" w:rsidRPr="00DF0F6D" w:rsidRDefault="00FA2126" w:rsidP="00FA2126">
      <w:pPr>
        <w:jc w:val="center"/>
        <w:rPr>
          <w:rFonts w:asciiTheme="minorHAnsi" w:hAnsiTheme="minorHAnsi" w:cstheme="minorHAnsi"/>
          <w:b/>
          <w:sz w:val="28"/>
          <w:szCs w:val="28"/>
        </w:rPr>
      </w:pPr>
    </w:p>
    <w:p w14:paraId="26AE1159" w14:textId="21F87BAD" w:rsidR="00FA2126" w:rsidRPr="000A7B52" w:rsidRDefault="000A7B52" w:rsidP="00FA2126">
      <w:pPr>
        <w:jc w:val="center"/>
        <w:rPr>
          <w:rFonts w:asciiTheme="minorHAnsi" w:hAnsiTheme="minorHAnsi" w:cstheme="minorHAnsi"/>
          <w:b/>
          <w:sz w:val="52"/>
          <w:szCs w:val="52"/>
        </w:rPr>
      </w:pPr>
      <w:r w:rsidRPr="000A7B52">
        <w:rPr>
          <w:rFonts w:asciiTheme="minorHAnsi" w:hAnsiTheme="minorHAnsi" w:cstheme="minorHAnsi"/>
          <w:b/>
          <w:sz w:val="52"/>
          <w:szCs w:val="52"/>
        </w:rPr>
        <w:t xml:space="preserve">Negotiated </w:t>
      </w:r>
      <w:r w:rsidR="0051138E" w:rsidRPr="000A7B52">
        <w:rPr>
          <w:rFonts w:asciiTheme="minorHAnsi" w:hAnsiTheme="minorHAnsi" w:cstheme="minorHAnsi"/>
          <w:b/>
          <w:sz w:val="52"/>
          <w:szCs w:val="52"/>
        </w:rPr>
        <w:t>Bid #</w:t>
      </w:r>
      <w:r w:rsidRPr="000A7B52">
        <w:rPr>
          <w:rFonts w:asciiTheme="minorHAnsi" w:hAnsiTheme="minorHAnsi" w:cstheme="minorHAnsi"/>
          <w:b/>
          <w:sz w:val="52"/>
          <w:szCs w:val="52"/>
        </w:rPr>
        <w:t xml:space="preserve"> </w:t>
      </w:r>
      <w:r w:rsidR="009057F9">
        <w:rPr>
          <w:rFonts w:asciiTheme="minorHAnsi" w:hAnsiTheme="minorHAnsi" w:cstheme="minorHAnsi"/>
          <w:b/>
          <w:sz w:val="52"/>
          <w:szCs w:val="52"/>
        </w:rPr>
        <w:t>665</w:t>
      </w:r>
      <w:r w:rsidR="00060F98">
        <w:rPr>
          <w:rFonts w:asciiTheme="minorHAnsi" w:hAnsiTheme="minorHAnsi" w:cstheme="minorHAnsi"/>
          <w:b/>
          <w:sz w:val="52"/>
          <w:szCs w:val="52"/>
        </w:rPr>
        <w:t>-</w:t>
      </w:r>
      <w:r w:rsidR="009057F9">
        <w:rPr>
          <w:rFonts w:asciiTheme="minorHAnsi" w:hAnsiTheme="minorHAnsi" w:cstheme="minorHAnsi"/>
          <w:b/>
          <w:sz w:val="52"/>
          <w:szCs w:val="52"/>
        </w:rPr>
        <w:t>21</w:t>
      </w:r>
      <w:r w:rsidR="00060F98">
        <w:rPr>
          <w:rFonts w:asciiTheme="minorHAnsi" w:hAnsiTheme="minorHAnsi" w:cstheme="minorHAnsi"/>
          <w:b/>
          <w:sz w:val="52"/>
          <w:szCs w:val="52"/>
        </w:rPr>
        <w:t>-</w:t>
      </w:r>
      <w:r w:rsidR="009057F9" w:rsidRPr="009057F9">
        <w:rPr>
          <w:rFonts w:asciiTheme="minorHAnsi" w:hAnsiTheme="minorHAnsi" w:cstheme="minorHAnsi"/>
          <w:b/>
          <w:sz w:val="52"/>
          <w:szCs w:val="52"/>
        </w:rPr>
        <w:t>2457</w:t>
      </w:r>
    </w:p>
    <w:p w14:paraId="7EDC4DCF" w14:textId="7679558D" w:rsidR="00FA2126" w:rsidRDefault="00FA2126" w:rsidP="00FA2126">
      <w:pPr>
        <w:jc w:val="center"/>
        <w:rPr>
          <w:rFonts w:asciiTheme="minorHAnsi" w:hAnsiTheme="minorHAnsi" w:cstheme="minorHAnsi"/>
          <w:b/>
          <w:sz w:val="32"/>
          <w:szCs w:val="32"/>
        </w:rPr>
      </w:pPr>
    </w:p>
    <w:p w14:paraId="27D3F756" w14:textId="77777777" w:rsidR="00060F98" w:rsidRPr="008B10A1" w:rsidRDefault="00060F98" w:rsidP="00FA2126">
      <w:pPr>
        <w:jc w:val="center"/>
        <w:rPr>
          <w:rFonts w:asciiTheme="minorHAnsi" w:hAnsiTheme="minorHAnsi" w:cstheme="minorHAnsi"/>
          <w:b/>
          <w:sz w:val="32"/>
          <w:szCs w:val="32"/>
        </w:rPr>
      </w:pPr>
    </w:p>
    <w:p w14:paraId="64A1ED2B"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INDIANA DEPARTMENT OF ADMINISTRATION</w:t>
      </w:r>
    </w:p>
    <w:p w14:paraId="331464E9" w14:textId="09C4747D" w:rsidR="0051138E" w:rsidRDefault="0051138E" w:rsidP="0051138E">
      <w:pPr>
        <w:jc w:val="center"/>
        <w:rPr>
          <w:rFonts w:ascii="Calibri" w:hAnsi="Calibri" w:cs="Calibri"/>
          <w:b/>
          <w:sz w:val="26"/>
          <w:szCs w:val="26"/>
        </w:rPr>
      </w:pPr>
    </w:p>
    <w:p w14:paraId="50B59582" w14:textId="77777777" w:rsidR="00060F98" w:rsidRPr="00DF0F6D" w:rsidRDefault="00060F98" w:rsidP="0051138E">
      <w:pPr>
        <w:jc w:val="center"/>
        <w:rPr>
          <w:rFonts w:ascii="Calibri" w:hAnsi="Calibri" w:cs="Calibri"/>
          <w:b/>
          <w:sz w:val="26"/>
          <w:szCs w:val="26"/>
        </w:rPr>
      </w:pPr>
    </w:p>
    <w:p w14:paraId="307013C4" w14:textId="320CCBC5" w:rsidR="0051138E" w:rsidRPr="00DF0F6D" w:rsidRDefault="0051138E" w:rsidP="0051138E">
      <w:pPr>
        <w:jc w:val="center"/>
        <w:rPr>
          <w:rFonts w:ascii="Calibri" w:hAnsi="Calibri" w:cs="Calibri"/>
          <w:b/>
          <w:sz w:val="26"/>
          <w:szCs w:val="26"/>
        </w:rPr>
      </w:pPr>
      <w:r w:rsidRPr="00DF0F6D">
        <w:rPr>
          <w:rFonts w:ascii="Calibri" w:hAnsi="Calibri" w:cs="Calibri"/>
          <w:b/>
          <w:sz w:val="26"/>
          <w:szCs w:val="26"/>
        </w:rPr>
        <w:t xml:space="preserve">On Behalf </w:t>
      </w:r>
      <w:proofErr w:type="gramStart"/>
      <w:r w:rsidRPr="00DF0F6D">
        <w:rPr>
          <w:rFonts w:ascii="Calibri" w:hAnsi="Calibri" w:cs="Calibri"/>
          <w:b/>
          <w:sz w:val="26"/>
          <w:szCs w:val="26"/>
        </w:rPr>
        <w:t>Of</w:t>
      </w:r>
      <w:proofErr w:type="gramEnd"/>
      <w:r w:rsidR="009057F9">
        <w:rPr>
          <w:rFonts w:ascii="Calibri" w:hAnsi="Calibri" w:cs="Calibri"/>
          <w:b/>
          <w:sz w:val="26"/>
          <w:szCs w:val="26"/>
        </w:rPr>
        <w:t xml:space="preserve"> The</w:t>
      </w:r>
    </w:p>
    <w:p w14:paraId="40DDA793" w14:textId="77777777" w:rsidR="00DF0F6D" w:rsidRPr="00DF0F6D" w:rsidRDefault="00DF0F6D" w:rsidP="0051138E">
      <w:pPr>
        <w:jc w:val="center"/>
        <w:rPr>
          <w:rFonts w:ascii="Calibri" w:hAnsi="Calibri" w:cs="Calibri"/>
          <w:b/>
          <w:sz w:val="28"/>
          <w:szCs w:val="28"/>
        </w:rPr>
      </w:pPr>
    </w:p>
    <w:p w14:paraId="29F2706A" w14:textId="66DA3914" w:rsidR="00060F98" w:rsidRPr="0065299E" w:rsidRDefault="009057F9" w:rsidP="00060F98">
      <w:pPr>
        <w:jc w:val="center"/>
        <w:rPr>
          <w:rFonts w:ascii="Garamond" w:hAnsi="Garamond" w:cs="Calibri"/>
          <w:b/>
          <w:sz w:val="32"/>
          <w:szCs w:val="32"/>
        </w:rPr>
      </w:pPr>
      <w:r>
        <w:rPr>
          <w:rFonts w:ascii="Garamond" w:hAnsi="Garamond" w:cs="Calibri"/>
          <w:b/>
          <w:sz w:val="32"/>
          <w:szCs w:val="32"/>
        </w:rPr>
        <w:t>Wabash Valley Correctional Facility (WVCF)</w:t>
      </w:r>
    </w:p>
    <w:p w14:paraId="2D1B431F" w14:textId="77777777" w:rsidR="0051138E" w:rsidRPr="00DF0F6D" w:rsidRDefault="0051138E" w:rsidP="0051138E">
      <w:pPr>
        <w:jc w:val="center"/>
        <w:rPr>
          <w:rFonts w:ascii="Calibri" w:hAnsi="Calibri" w:cs="Calibri"/>
          <w:b/>
          <w:sz w:val="28"/>
          <w:szCs w:val="28"/>
        </w:rPr>
      </w:pPr>
    </w:p>
    <w:p w14:paraId="09EAD940" w14:textId="77777777" w:rsidR="0051138E" w:rsidRPr="00DF0F6D" w:rsidRDefault="0051138E" w:rsidP="0051138E">
      <w:pPr>
        <w:jc w:val="center"/>
        <w:rPr>
          <w:rFonts w:ascii="Calibri" w:hAnsi="Calibri" w:cs="Calibri"/>
          <w:b/>
          <w:sz w:val="28"/>
          <w:szCs w:val="28"/>
        </w:rPr>
      </w:pPr>
    </w:p>
    <w:p w14:paraId="119D2FB0" w14:textId="12728EA4" w:rsidR="0051138E" w:rsidRPr="00DF0F6D" w:rsidRDefault="0051138E" w:rsidP="0051138E">
      <w:pPr>
        <w:jc w:val="center"/>
        <w:rPr>
          <w:rFonts w:ascii="Calibri" w:hAnsi="Calibri" w:cs="Calibri"/>
          <w:b/>
          <w:sz w:val="28"/>
          <w:szCs w:val="28"/>
        </w:rPr>
      </w:pPr>
      <w:r w:rsidRPr="00DF0F6D">
        <w:rPr>
          <w:rFonts w:ascii="Calibri" w:hAnsi="Calibri" w:cs="Calibri"/>
          <w:b/>
          <w:sz w:val="28"/>
          <w:szCs w:val="28"/>
        </w:rPr>
        <w:t>Solicitation For:</w:t>
      </w:r>
    </w:p>
    <w:p w14:paraId="4FD6F40E" w14:textId="77777777" w:rsidR="00DF0F6D" w:rsidRPr="00613789" w:rsidRDefault="00DF0F6D" w:rsidP="0051138E">
      <w:pPr>
        <w:jc w:val="center"/>
        <w:rPr>
          <w:rFonts w:ascii="Calibri" w:hAnsi="Calibri" w:cs="Calibri"/>
          <w:b/>
          <w:sz w:val="32"/>
          <w:szCs w:val="32"/>
        </w:rPr>
      </w:pPr>
    </w:p>
    <w:p w14:paraId="563B38B2" w14:textId="62D5C466" w:rsidR="0051138E" w:rsidRPr="000A7B52" w:rsidRDefault="009057F9" w:rsidP="0051138E">
      <w:pPr>
        <w:jc w:val="center"/>
        <w:rPr>
          <w:rFonts w:ascii="Calibri" w:hAnsi="Calibri" w:cs="Calibri"/>
          <w:b/>
          <w:sz w:val="36"/>
          <w:szCs w:val="36"/>
        </w:rPr>
      </w:pPr>
      <w:r>
        <w:rPr>
          <w:rFonts w:ascii="Calibri" w:hAnsi="Calibri" w:cs="Calibri"/>
          <w:b/>
          <w:sz w:val="36"/>
          <w:szCs w:val="36"/>
        </w:rPr>
        <w:t>Trash Removal Services</w:t>
      </w:r>
    </w:p>
    <w:p w14:paraId="38FAE2A0" w14:textId="77777777" w:rsidR="0051138E" w:rsidRPr="00613789" w:rsidRDefault="0051138E" w:rsidP="0051138E">
      <w:pPr>
        <w:jc w:val="center"/>
        <w:rPr>
          <w:rFonts w:ascii="Calibri" w:hAnsi="Calibri" w:cs="Calibri"/>
          <w:b/>
          <w:sz w:val="32"/>
          <w:szCs w:val="32"/>
        </w:rPr>
      </w:pPr>
    </w:p>
    <w:p w14:paraId="0BD4E56D" w14:textId="77777777" w:rsidR="0051138E" w:rsidRPr="00613789" w:rsidRDefault="0051138E" w:rsidP="0051138E">
      <w:pPr>
        <w:jc w:val="center"/>
        <w:rPr>
          <w:rFonts w:ascii="Calibri" w:hAnsi="Calibri" w:cs="Calibri"/>
          <w:b/>
          <w:sz w:val="32"/>
          <w:szCs w:val="32"/>
        </w:rPr>
      </w:pPr>
    </w:p>
    <w:p w14:paraId="01723D26" w14:textId="7ABB629F" w:rsidR="0051138E" w:rsidRPr="00060F98" w:rsidRDefault="0051138E" w:rsidP="00060F98">
      <w:pPr>
        <w:jc w:val="center"/>
        <w:rPr>
          <w:rFonts w:ascii="Calibri" w:hAnsi="Calibri" w:cs="Calibri"/>
          <w:b/>
          <w:sz w:val="28"/>
          <w:szCs w:val="28"/>
        </w:rPr>
      </w:pPr>
      <w:r w:rsidRPr="00DF0F6D">
        <w:rPr>
          <w:rFonts w:ascii="Calibri" w:hAnsi="Calibri" w:cs="Calibri"/>
          <w:b/>
          <w:sz w:val="28"/>
          <w:szCs w:val="28"/>
        </w:rPr>
        <w:t xml:space="preserve">Response Due Date: </w:t>
      </w:r>
      <w:r w:rsidR="00060F98">
        <w:rPr>
          <w:rFonts w:ascii="Calibri" w:hAnsi="Calibri" w:cs="Calibri"/>
          <w:b/>
          <w:sz w:val="28"/>
          <w:szCs w:val="28"/>
        </w:rPr>
        <w:t xml:space="preserve"> </w:t>
      </w:r>
      <w:r w:rsidR="009057F9">
        <w:rPr>
          <w:rFonts w:ascii="Calibri" w:hAnsi="Calibri" w:cs="Calibri"/>
          <w:b/>
          <w:sz w:val="32"/>
          <w:szCs w:val="32"/>
        </w:rPr>
        <w:t xml:space="preserve">September </w:t>
      </w:r>
      <w:del w:id="0" w:author="Chittenden, Abigail" w:date="2020-09-11T02:56:00Z">
        <w:r w:rsidR="009057F9" w:rsidDel="008E1CD3">
          <w:rPr>
            <w:rFonts w:ascii="Calibri" w:hAnsi="Calibri" w:cs="Calibri"/>
            <w:b/>
            <w:sz w:val="32"/>
            <w:szCs w:val="32"/>
          </w:rPr>
          <w:delText>11</w:delText>
        </w:r>
      </w:del>
      <w:ins w:id="1" w:author="Chittenden, Abigail" w:date="2020-09-11T02:56:00Z">
        <w:r w:rsidR="008E1CD3">
          <w:rPr>
            <w:rFonts w:ascii="Calibri" w:hAnsi="Calibri" w:cs="Calibri"/>
            <w:b/>
            <w:sz w:val="32"/>
            <w:szCs w:val="32"/>
          </w:rPr>
          <w:t>18</w:t>
        </w:r>
      </w:ins>
      <w:r w:rsidRPr="00FB047A">
        <w:rPr>
          <w:rFonts w:ascii="Calibri" w:hAnsi="Calibri" w:cs="Calibri"/>
          <w:b/>
          <w:sz w:val="32"/>
          <w:szCs w:val="32"/>
        </w:rPr>
        <w:t>, 20</w:t>
      </w:r>
      <w:r w:rsidR="00FB047A" w:rsidRPr="00FB047A">
        <w:rPr>
          <w:rFonts w:ascii="Calibri" w:hAnsi="Calibri" w:cs="Calibri"/>
          <w:b/>
          <w:sz w:val="32"/>
          <w:szCs w:val="32"/>
        </w:rPr>
        <w:t>20</w:t>
      </w:r>
      <w:r w:rsidR="00AD1C35" w:rsidRPr="00FB047A">
        <w:rPr>
          <w:rFonts w:ascii="Calibri" w:hAnsi="Calibri" w:cs="Calibri"/>
          <w:b/>
          <w:sz w:val="32"/>
          <w:szCs w:val="32"/>
        </w:rPr>
        <w:t xml:space="preserve"> </w:t>
      </w:r>
      <w:r w:rsidR="00DF0F6D">
        <w:rPr>
          <w:rFonts w:ascii="Calibri" w:hAnsi="Calibri" w:cs="Calibri"/>
          <w:b/>
          <w:sz w:val="32"/>
          <w:szCs w:val="32"/>
        </w:rPr>
        <w:t>at</w:t>
      </w:r>
      <w:r w:rsidR="00AD1C35" w:rsidRPr="00FB047A">
        <w:rPr>
          <w:rFonts w:ascii="Calibri" w:hAnsi="Calibri" w:cs="Calibri"/>
          <w:b/>
          <w:sz w:val="32"/>
          <w:szCs w:val="32"/>
        </w:rPr>
        <w:t xml:space="preserve"> 3:00PM </w:t>
      </w:r>
      <w:r w:rsidR="00FB047A" w:rsidRPr="00FB047A">
        <w:rPr>
          <w:rFonts w:ascii="Calibri" w:hAnsi="Calibri" w:cs="Calibri"/>
          <w:b/>
          <w:sz w:val="32"/>
          <w:szCs w:val="32"/>
        </w:rPr>
        <w:t>E</w:t>
      </w:r>
      <w:r w:rsidR="00427D7A">
        <w:rPr>
          <w:rFonts w:ascii="Calibri" w:hAnsi="Calibri" w:cs="Calibri"/>
          <w:b/>
          <w:sz w:val="32"/>
          <w:szCs w:val="32"/>
        </w:rPr>
        <w:t>D</w:t>
      </w:r>
      <w:r w:rsidR="00FB047A" w:rsidRPr="00FB047A">
        <w:rPr>
          <w:rFonts w:ascii="Calibri" w:hAnsi="Calibri" w:cs="Calibri"/>
          <w:b/>
          <w:sz w:val="32"/>
          <w:szCs w:val="32"/>
        </w:rPr>
        <w:t>T</w:t>
      </w:r>
    </w:p>
    <w:p w14:paraId="16A09746" w14:textId="77777777" w:rsidR="0051138E" w:rsidRPr="00613789" w:rsidRDefault="0051138E" w:rsidP="0051138E">
      <w:pPr>
        <w:jc w:val="center"/>
        <w:rPr>
          <w:rFonts w:ascii="Calibri" w:hAnsi="Calibri" w:cs="Calibri"/>
          <w:b/>
          <w:sz w:val="32"/>
          <w:szCs w:val="32"/>
        </w:rPr>
      </w:pPr>
    </w:p>
    <w:p w14:paraId="29D82250" w14:textId="77777777" w:rsidR="0051138E" w:rsidRPr="00613789" w:rsidRDefault="0051138E" w:rsidP="0051138E">
      <w:pPr>
        <w:jc w:val="center"/>
        <w:rPr>
          <w:rFonts w:ascii="Calibri" w:hAnsi="Calibri" w:cs="Calibri"/>
          <w:b/>
          <w:sz w:val="32"/>
          <w:szCs w:val="32"/>
        </w:rPr>
      </w:pPr>
    </w:p>
    <w:p w14:paraId="63A919C9" w14:textId="77777777" w:rsidR="0051138E" w:rsidRPr="00613789" w:rsidRDefault="0051138E" w:rsidP="0051138E">
      <w:pPr>
        <w:jc w:val="center"/>
        <w:rPr>
          <w:rFonts w:ascii="Calibri" w:hAnsi="Calibri" w:cs="Calibri"/>
          <w:b/>
          <w:sz w:val="32"/>
          <w:szCs w:val="32"/>
        </w:rPr>
      </w:pPr>
    </w:p>
    <w:p w14:paraId="694F177C" w14:textId="61357B9C" w:rsidR="0051138E" w:rsidRDefault="0051138E" w:rsidP="0051138E">
      <w:pPr>
        <w:jc w:val="right"/>
        <w:rPr>
          <w:rFonts w:ascii="Calibri" w:hAnsi="Calibri" w:cs="Calibri"/>
          <w:szCs w:val="24"/>
        </w:rPr>
      </w:pPr>
    </w:p>
    <w:p w14:paraId="5BD3F247" w14:textId="77777777" w:rsidR="00060F98" w:rsidRPr="00613789" w:rsidRDefault="00060F98" w:rsidP="0051138E">
      <w:pPr>
        <w:jc w:val="right"/>
        <w:rPr>
          <w:rFonts w:ascii="Calibri" w:hAnsi="Calibri" w:cs="Calibri"/>
          <w:szCs w:val="24"/>
        </w:rPr>
      </w:pPr>
    </w:p>
    <w:p w14:paraId="1A44E1F1" w14:textId="70434214" w:rsidR="0051138E" w:rsidRPr="00613789" w:rsidRDefault="00FB047A" w:rsidP="0051138E">
      <w:pPr>
        <w:jc w:val="right"/>
        <w:rPr>
          <w:rFonts w:ascii="Calibri" w:hAnsi="Calibri" w:cs="Calibri"/>
          <w:szCs w:val="24"/>
        </w:rPr>
      </w:pPr>
      <w:r w:rsidRPr="00FB047A">
        <w:rPr>
          <w:rFonts w:ascii="Calibri" w:hAnsi="Calibri" w:cs="Calibri"/>
          <w:szCs w:val="24"/>
        </w:rPr>
        <w:t>Abigail Chittenden</w:t>
      </w:r>
      <w:r w:rsidR="0051138E" w:rsidRPr="00FB047A">
        <w:rPr>
          <w:rFonts w:ascii="Calibri" w:hAnsi="Calibri" w:cs="Calibri"/>
          <w:szCs w:val="24"/>
        </w:rPr>
        <w:t xml:space="preserve">, </w:t>
      </w:r>
      <w:r w:rsidRPr="00FB047A">
        <w:rPr>
          <w:rFonts w:ascii="Calibri" w:hAnsi="Calibri" w:cs="Calibri"/>
          <w:szCs w:val="24"/>
        </w:rPr>
        <w:t>Senior</w:t>
      </w:r>
      <w:r w:rsidR="0051138E" w:rsidRPr="00FB047A">
        <w:rPr>
          <w:rFonts w:ascii="Calibri" w:hAnsi="Calibri" w:cs="Calibri"/>
          <w:szCs w:val="24"/>
        </w:rPr>
        <w:t xml:space="preserve"> </w:t>
      </w:r>
      <w:r w:rsidRPr="00FB047A">
        <w:rPr>
          <w:rFonts w:ascii="Calibri" w:hAnsi="Calibri" w:cs="Calibri"/>
          <w:szCs w:val="24"/>
        </w:rPr>
        <w:t>Account</w:t>
      </w:r>
      <w:r w:rsidR="0051138E" w:rsidRPr="00FB047A">
        <w:rPr>
          <w:rFonts w:ascii="Calibri" w:hAnsi="Calibri" w:cs="Calibri"/>
          <w:szCs w:val="24"/>
        </w:rPr>
        <w:t xml:space="preserve"> </w:t>
      </w:r>
      <w:r>
        <w:rPr>
          <w:rFonts w:ascii="Calibri" w:hAnsi="Calibri" w:cs="Calibri"/>
          <w:szCs w:val="24"/>
        </w:rPr>
        <w:t>Manager</w:t>
      </w:r>
    </w:p>
    <w:p w14:paraId="5F9C919F" w14:textId="77777777" w:rsidR="0051138E" w:rsidRPr="00613789" w:rsidRDefault="0051138E" w:rsidP="0051138E">
      <w:pPr>
        <w:jc w:val="right"/>
        <w:rPr>
          <w:rFonts w:ascii="Calibri" w:hAnsi="Calibri" w:cs="Calibri"/>
          <w:szCs w:val="24"/>
        </w:rPr>
      </w:pPr>
      <w:r w:rsidRPr="00613789">
        <w:rPr>
          <w:rFonts w:ascii="Calibri" w:hAnsi="Calibri" w:cs="Calibri"/>
          <w:szCs w:val="24"/>
        </w:rPr>
        <w:t>Indiana Department of Administration</w:t>
      </w:r>
    </w:p>
    <w:p w14:paraId="148B6E03" w14:textId="77777777" w:rsidR="0051138E" w:rsidRPr="00613789" w:rsidRDefault="0051138E" w:rsidP="0051138E">
      <w:pPr>
        <w:jc w:val="right"/>
        <w:rPr>
          <w:rFonts w:ascii="Calibri" w:hAnsi="Calibri" w:cs="Calibri"/>
          <w:szCs w:val="24"/>
        </w:rPr>
      </w:pPr>
      <w:r w:rsidRPr="00613789">
        <w:rPr>
          <w:rFonts w:ascii="Calibri" w:hAnsi="Calibri" w:cs="Calibri"/>
          <w:szCs w:val="24"/>
        </w:rPr>
        <w:t>Procurement Division</w:t>
      </w:r>
    </w:p>
    <w:p w14:paraId="4408161F" w14:textId="4C940B06" w:rsidR="0051138E" w:rsidRPr="00613789" w:rsidRDefault="0051138E" w:rsidP="0051138E">
      <w:pPr>
        <w:jc w:val="right"/>
        <w:rPr>
          <w:rFonts w:ascii="Calibri" w:hAnsi="Calibri" w:cs="Calibri"/>
          <w:szCs w:val="24"/>
        </w:rPr>
      </w:pPr>
      <w:r w:rsidRPr="00613789">
        <w:rPr>
          <w:rFonts w:ascii="Calibri" w:hAnsi="Calibri" w:cs="Calibri"/>
          <w:szCs w:val="24"/>
        </w:rPr>
        <w:t>402 W. Washington St</w:t>
      </w:r>
      <w:r w:rsidR="00FB047A">
        <w:rPr>
          <w:rFonts w:ascii="Calibri" w:hAnsi="Calibri" w:cs="Calibri"/>
          <w:szCs w:val="24"/>
        </w:rPr>
        <w:t>reet</w:t>
      </w:r>
      <w:r w:rsidRPr="00613789">
        <w:rPr>
          <w:rFonts w:ascii="Calibri" w:hAnsi="Calibri" w:cs="Calibri"/>
          <w:szCs w:val="24"/>
        </w:rPr>
        <w:t>, Room W4</w:t>
      </w:r>
      <w:r w:rsidR="007B6D3B">
        <w:rPr>
          <w:rFonts w:ascii="Calibri" w:hAnsi="Calibri" w:cs="Calibri"/>
          <w:szCs w:val="24"/>
        </w:rPr>
        <w:t>6</w:t>
      </w:r>
      <w:r w:rsidRPr="00613789">
        <w:rPr>
          <w:rFonts w:ascii="Calibri" w:hAnsi="Calibri" w:cs="Calibri"/>
          <w:szCs w:val="24"/>
        </w:rPr>
        <w:t>8</w:t>
      </w:r>
    </w:p>
    <w:p w14:paraId="3C8720FF" w14:textId="25F8CA9D" w:rsidR="001E0715" w:rsidRPr="00DF0F6D" w:rsidRDefault="0051138E" w:rsidP="00DF0F6D">
      <w:pPr>
        <w:jc w:val="right"/>
        <w:rPr>
          <w:rFonts w:ascii="Calibri" w:hAnsi="Calibri" w:cs="Calibri"/>
          <w:szCs w:val="24"/>
        </w:rPr>
      </w:pPr>
      <w:r w:rsidRPr="00613789">
        <w:rPr>
          <w:rFonts w:ascii="Calibri" w:hAnsi="Calibri" w:cs="Calibri"/>
          <w:szCs w:val="24"/>
        </w:rPr>
        <w:t xml:space="preserve">Indianapolis, </w:t>
      </w:r>
      <w:r w:rsidR="00DF0F6D">
        <w:rPr>
          <w:rFonts w:ascii="Calibri" w:hAnsi="Calibri" w:cs="Calibri"/>
          <w:szCs w:val="24"/>
        </w:rPr>
        <w:t>IN</w:t>
      </w:r>
      <w:r w:rsidRPr="00613789">
        <w:rPr>
          <w:rFonts w:ascii="Calibri" w:hAnsi="Calibri" w:cs="Calibri"/>
          <w:szCs w:val="24"/>
        </w:rPr>
        <w:t xml:space="preserve"> 46204</w:t>
      </w:r>
    </w:p>
    <w:p w14:paraId="27099E58" w14:textId="77777777" w:rsidR="0051138E" w:rsidRDefault="0051138E" w:rsidP="00A00DB4">
      <w:pPr>
        <w:jc w:val="right"/>
        <w:rPr>
          <w:rFonts w:asciiTheme="minorHAnsi" w:hAnsiTheme="minorHAnsi" w:cstheme="minorHAnsi"/>
          <w:szCs w:val="24"/>
        </w:rPr>
      </w:pPr>
    </w:p>
    <w:p w14:paraId="5D72E127" w14:textId="6D026921" w:rsidR="00DF0F6D" w:rsidRDefault="00DF0F6D">
      <w:pPr>
        <w:widowControl/>
        <w:rPr>
          <w:rFonts w:asciiTheme="minorHAnsi" w:hAnsiTheme="minorHAnsi" w:cstheme="minorHAnsi"/>
          <w:b/>
          <w:sz w:val="20"/>
        </w:rPr>
      </w:pPr>
    </w:p>
    <w:p w14:paraId="1B346E56" w14:textId="77777777" w:rsidR="00BA3B76" w:rsidRPr="00A00DB4" w:rsidRDefault="00A00DB4" w:rsidP="00A00DB4">
      <w:pPr>
        <w:jc w:val="center"/>
        <w:rPr>
          <w:rFonts w:asciiTheme="minorHAnsi" w:hAnsiTheme="minorHAnsi" w:cstheme="minorHAnsi"/>
          <w:szCs w:val="24"/>
        </w:rPr>
      </w:pPr>
      <w:r>
        <w:rPr>
          <w:rFonts w:asciiTheme="minorHAnsi" w:hAnsiTheme="minorHAnsi" w:cstheme="minorHAnsi"/>
          <w:b/>
          <w:sz w:val="20"/>
        </w:rPr>
        <w:t>S</w:t>
      </w:r>
      <w:r w:rsidR="00BA3B76" w:rsidRPr="00A00DB4">
        <w:rPr>
          <w:rFonts w:asciiTheme="minorHAnsi" w:hAnsiTheme="minorHAnsi" w:cstheme="minorHAnsi"/>
          <w:b/>
          <w:sz w:val="20"/>
        </w:rPr>
        <w:t>TATE OF INDIANA</w:t>
      </w:r>
    </w:p>
    <w:p w14:paraId="63F8766D" w14:textId="66CA3CA2" w:rsidR="00BA3B76" w:rsidRPr="00A00DB4" w:rsidRDefault="00BA3B76" w:rsidP="00FB047A">
      <w:pPr>
        <w:spacing w:line="244" w:lineRule="auto"/>
        <w:rPr>
          <w:rFonts w:asciiTheme="minorHAnsi" w:hAnsiTheme="minorHAnsi" w:cstheme="minorHAnsi"/>
          <w:b/>
          <w:sz w:val="20"/>
        </w:rPr>
      </w:pPr>
      <w:r w:rsidRPr="00A00DB4">
        <w:rPr>
          <w:rFonts w:asciiTheme="minorHAnsi" w:hAnsiTheme="minorHAnsi" w:cstheme="minorHAnsi"/>
          <w:sz w:val="20"/>
        </w:rPr>
        <w:t xml:space="preserve">SF47891 (rev </w:t>
      </w:r>
      <w:r w:rsidR="004E119F" w:rsidRPr="00A00DB4">
        <w:rPr>
          <w:rFonts w:asciiTheme="minorHAnsi" w:hAnsiTheme="minorHAnsi" w:cstheme="minorHAnsi"/>
          <w:sz w:val="20"/>
        </w:rPr>
        <w:t>11</w:t>
      </w:r>
      <w:r w:rsidR="00331DFE" w:rsidRPr="00A00DB4">
        <w:rPr>
          <w:rFonts w:asciiTheme="minorHAnsi" w:hAnsiTheme="minorHAnsi" w:cstheme="minorHAnsi"/>
          <w:sz w:val="20"/>
        </w:rPr>
        <w:t>/08</w:t>
      </w:r>
      <w:r w:rsidRPr="00A00DB4">
        <w:rPr>
          <w:rFonts w:asciiTheme="minorHAnsi" w:hAnsiTheme="minorHAnsi" w:cstheme="minorHAnsi"/>
          <w:sz w:val="20"/>
        </w:rPr>
        <w:t>)</w:t>
      </w:r>
      <w:r w:rsidR="00881D39" w:rsidRPr="00A00DB4">
        <w:rPr>
          <w:rFonts w:asciiTheme="minorHAnsi" w:hAnsiTheme="minorHAnsi" w:cstheme="minorHAnsi"/>
          <w:b/>
          <w:sz w:val="20"/>
        </w:rPr>
        <w:tab/>
      </w:r>
      <w:r w:rsidR="00881D39" w:rsidRPr="00A00DB4">
        <w:rPr>
          <w:rFonts w:asciiTheme="minorHAnsi" w:hAnsiTheme="minorHAnsi" w:cstheme="minorHAnsi"/>
          <w:b/>
          <w:sz w:val="20"/>
        </w:rPr>
        <w:tab/>
      </w:r>
      <w:r w:rsidR="00510A04" w:rsidRPr="00A00DB4">
        <w:rPr>
          <w:rFonts w:asciiTheme="minorHAnsi" w:hAnsiTheme="minorHAnsi" w:cstheme="minorHAnsi"/>
          <w:b/>
          <w:sz w:val="20"/>
        </w:rPr>
        <w:tab/>
      </w:r>
      <w:r w:rsidR="00FB047A">
        <w:rPr>
          <w:rFonts w:asciiTheme="minorHAnsi" w:hAnsiTheme="minorHAnsi" w:cstheme="minorHAnsi"/>
          <w:b/>
          <w:sz w:val="20"/>
        </w:rPr>
        <w:tab/>
      </w:r>
      <w:r w:rsidR="002D2CC9" w:rsidRPr="00A00DB4">
        <w:rPr>
          <w:rFonts w:asciiTheme="minorHAnsi" w:hAnsiTheme="minorHAnsi" w:cstheme="minorHAnsi"/>
          <w:b/>
          <w:sz w:val="20"/>
        </w:rPr>
        <w:t>NEGOTIATED</w:t>
      </w:r>
      <w:r w:rsidR="002D2CC9" w:rsidRPr="00A00DB4">
        <w:rPr>
          <w:rFonts w:asciiTheme="minorHAnsi" w:hAnsiTheme="minorHAnsi" w:cstheme="minorHAnsi"/>
          <w:sz w:val="20"/>
        </w:rPr>
        <w:t xml:space="preserve"> </w:t>
      </w:r>
      <w:r w:rsidRPr="00A00DB4">
        <w:rPr>
          <w:rFonts w:asciiTheme="minorHAnsi" w:hAnsiTheme="minorHAnsi" w:cstheme="minorHAnsi"/>
          <w:b/>
          <w:sz w:val="20"/>
        </w:rPr>
        <w:t>BID</w:t>
      </w:r>
      <w:r w:rsidRPr="00A00DB4">
        <w:rPr>
          <w:rFonts w:asciiTheme="minorHAnsi" w:hAnsiTheme="minorHAnsi" w:cstheme="minorHAnsi"/>
          <w:sz w:val="20"/>
        </w:rPr>
        <w:t xml:space="preserve"> </w:t>
      </w:r>
      <w:r w:rsidRPr="00A00DB4">
        <w:rPr>
          <w:rFonts w:asciiTheme="minorHAnsi" w:hAnsiTheme="minorHAnsi" w:cstheme="minorHAnsi"/>
          <w:b/>
          <w:sz w:val="20"/>
        </w:rPr>
        <w:t>P</w:t>
      </w:r>
      <w:r w:rsidR="008933B7" w:rsidRPr="00A00DB4">
        <w:rPr>
          <w:rFonts w:asciiTheme="minorHAnsi" w:hAnsiTheme="minorHAnsi" w:cstheme="minorHAnsi"/>
          <w:b/>
          <w:sz w:val="20"/>
        </w:rPr>
        <w:t>AC</w:t>
      </w:r>
      <w:r w:rsidRPr="00A00DB4">
        <w:rPr>
          <w:rFonts w:asciiTheme="minorHAnsi" w:hAnsiTheme="minorHAnsi" w:cstheme="minorHAnsi"/>
          <w:b/>
          <w:sz w:val="20"/>
        </w:rPr>
        <w:t>K</w:t>
      </w:r>
      <w:r w:rsidR="008933B7" w:rsidRPr="00A00DB4">
        <w:rPr>
          <w:rFonts w:asciiTheme="minorHAnsi" w:hAnsiTheme="minorHAnsi" w:cstheme="minorHAnsi"/>
          <w:b/>
          <w:sz w:val="20"/>
        </w:rPr>
        <w:t>A</w:t>
      </w:r>
      <w:r w:rsidRPr="00A00DB4">
        <w:rPr>
          <w:rFonts w:asciiTheme="minorHAnsi" w:hAnsiTheme="minorHAnsi" w:cstheme="minorHAnsi"/>
          <w:b/>
          <w:sz w:val="20"/>
        </w:rPr>
        <w:t>G</w:t>
      </w:r>
      <w:r w:rsidR="008933B7" w:rsidRPr="00A00DB4">
        <w:rPr>
          <w:rFonts w:asciiTheme="minorHAnsi" w:hAnsiTheme="minorHAnsi" w:cstheme="minorHAnsi"/>
          <w:b/>
          <w:sz w:val="20"/>
        </w:rPr>
        <w:t>E</w:t>
      </w:r>
    </w:p>
    <w:p w14:paraId="4DE424D0" w14:textId="4BA9F7ED" w:rsidR="00BA3B76" w:rsidRDefault="00BA3B76" w:rsidP="00BA3B76">
      <w:pPr>
        <w:spacing w:line="244" w:lineRule="auto"/>
        <w:jc w:val="center"/>
        <w:outlineLvl w:val="0"/>
        <w:rPr>
          <w:rFonts w:asciiTheme="minorHAnsi" w:hAnsiTheme="minorHAnsi" w:cstheme="minorHAnsi"/>
          <w:sz w:val="20"/>
          <w:u w:val="single"/>
        </w:rPr>
      </w:pPr>
      <w:r w:rsidRPr="00A00DB4">
        <w:rPr>
          <w:rFonts w:asciiTheme="minorHAnsi" w:hAnsiTheme="minorHAnsi" w:cstheme="minorHAnsi"/>
          <w:b/>
          <w:sz w:val="20"/>
        </w:rPr>
        <w:t>FOR</w:t>
      </w:r>
      <w:r w:rsidRPr="00A00DB4">
        <w:rPr>
          <w:rFonts w:asciiTheme="minorHAnsi" w:hAnsiTheme="minorHAnsi" w:cstheme="minorHAnsi"/>
          <w:sz w:val="20"/>
        </w:rPr>
        <w:t xml:space="preserve">: </w:t>
      </w:r>
      <w:r w:rsidR="00A33BC6" w:rsidRPr="00A00DB4">
        <w:rPr>
          <w:rFonts w:asciiTheme="minorHAnsi" w:hAnsiTheme="minorHAnsi" w:cstheme="minorHAnsi"/>
          <w:sz w:val="20"/>
        </w:rPr>
        <w:t xml:space="preserve"> </w:t>
      </w:r>
      <w:r w:rsidR="009057F9">
        <w:rPr>
          <w:rFonts w:asciiTheme="minorHAnsi" w:hAnsiTheme="minorHAnsi" w:cstheme="minorHAnsi"/>
          <w:sz w:val="20"/>
        </w:rPr>
        <w:t>Trash Removal Services for the WVCF</w:t>
      </w:r>
      <w:r w:rsidR="00F346DD" w:rsidRPr="00A25718">
        <w:rPr>
          <w:rFonts w:asciiTheme="minorHAnsi" w:hAnsiTheme="minorHAnsi" w:cstheme="minorHAnsi"/>
          <w:sz w:val="20"/>
        </w:rPr>
        <w:t xml:space="preserve">, </w:t>
      </w:r>
      <w:r w:rsidR="009057F9" w:rsidRPr="009057F9">
        <w:rPr>
          <w:rFonts w:asciiTheme="minorHAnsi" w:hAnsiTheme="minorHAnsi" w:cstheme="minorHAnsi"/>
          <w:sz w:val="20"/>
        </w:rPr>
        <w:t>665-21-2457</w:t>
      </w:r>
    </w:p>
    <w:p w14:paraId="44652B02" w14:textId="77777777" w:rsidR="00451A02" w:rsidRDefault="00451A02" w:rsidP="00BA3B76">
      <w:pPr>
        <w:spacing w:line="244" w:lineRule="auto"/>
        <w:jc w:val="center"/>
        <w:outlineLvl w:val="0"/>
        <w:rPr>
          <w:rFonts w:asciiTheme="minorHAnsi" w:hAnsiTheme="minorHAnsi" w:cstheme="minorHAnsi"/>
          <w:sz w:val="20"/>
        </w:rPr>
      </w:pPr>
    </w:p>
    <w:p w14:paraId="782FD7B2" w14:textId="77777777" w:rsidR="004C4C87" w:rsidRPr="00CF7814" w:rsidRDefault="00510A04" w:rsidP="00451A02">
      <w:pPr>
        <w:spacing w:line="243" w:lineRule="auto"/>
        <w:rPr>
          <w:rStyle w:val="Strong"/>
          <w:rFonts w:asciiTheme="minorHAnsi" w:hAnsiTheme="minorHAnsi" w:cstheme="minorHAnsi"/>
          <w:sz w:val="20"/>
        </w:rPr>
      </w:pPr>
      <w:r w:rsidRPr="00CF7814">
        <w:rPr>
          <w:rStyle w:val="Strong"/>
          <w:rFonts w:asciiTheme="minorHAnsi" w:hAnsiTheme="minorHAnsi" w:cstheme="minorHAnsi"/>
          <w:sz w:val="20"/>
          <w:u w:val="single"/>
        </w:rPr>
        <w:t>IF YOU HAND-DELIVER SOLICITATION RESPONSES</w:t>
      </w:r>
      <w:r w:rsidRPr="00CF7814">
        <w:rPr>
          <w:rStyle w:val="Strong"/>
          <w:rFonts w:asciiTheme="minorHAnsi" w:hAnsiTheme="minorHAnsi" w:cstheme="minorHAnsi"/>
          <w:sz w:val="20"/>
        </w:rPr>
        <w:t>:</w:t>
      </w:r>
    </w:p>
    <w:p w14:paraId="5E72BE0D" w14:textId="77777777" w:rsidR="00510A04" w:rsidRPr="004C4C87" w:rsidRDefault="00510A04" w:rsidP="004C4C87">
      <w:pPr>
        <w:pStyle w:val="NormalWeb"/>
        <w:spacing w:before="0" w:beforeAutospacing="0"/>
        <w:jc w:val="both"/>
        <w:rPr>
          <w:rFonts w:asciiTheme="minorHAnsi" w:hAnsiTheme="minorHAnsi" w:cstheme="minorHAnsi"/>
          <w:b/>
          <w:bCs/>
          <w:sz w:val="22"/>
          <w:szCs w:val="22"/>
        </w:rPr>
      </w:pPr>
      <w:r w:rsidRPr="00A00DB4">
        <w:rPr>
          <w:rFonts w:asciiTheme="minorHAnsi" w:hAnsiTheme="minorHAnsi" w:cstheme="minorHAnsi"/>
          <w:sz w:val="18"/>
          <w:szCs w:val="18"/>
        </w:rPr>
        <w:t xml:space="preserve">To facilitate weapons restrictions at Indiana Government Center North and Indiana Government Center South, as of </w:t>
      </w:r>
      <w:r w:rsidRPr="00A00DB4">
        <w:rPr>
          <w:rStyle w:val="Strong"/>
          <w:rFonts w:asciiTheme="minorHAnsi" w:hAnsiTheme="minorHAnsi" w:cstheme="minorHAnsi"/>
          <w:sz w:val="18"/>
          <w:szCs w:val="18"/>
        </w:rPr>
        <w:t>July 21, 2008</w:t>
      </w:r>
      <w:r w:rsidRPr="00A00DB4">
        <w:rPr>
          <w:rFonts w:asciiTheme="minorHAnsi" w:hAnsiTheme="minorHAnsi" w:cstheme="minorHAnsi"/>
          <w:sz w:val="18"/>
          <w:szCs w:val="18"/>
        </w:rPr>
        <w:t xml:space="preserve">, the public must enter IGC buildings through a designated public entrance. The public entrance to Indiana Government Center South is located at 302 W. Washington </w:t>
      </w:r>
      <w:proofErr w:type="gramStart"/>
      <w:r w:rsidRPr="00A00DB4">
        <w:rPr>
          <w:rFonts w:asciiTheme="minorHAnsi" w:hAnsiTheme="minorHAnsi" w:cstheme="minorHAnsi"/>
          <w:sz w:val="18"/>
          <w:szCs w:val="18"/>
        </w:rPr>
        <w:t>St.(</w:t>
      </w:r>
      <w:proofErr w:type="gramEnd"/>
      <w:r w:rsidRPr="00A00DB4">
        <w:rPr>
          <w:rFonts w:asciiTheme="minorHAnsi" w:hAnsiTheme="minorHAnsi" w:cstheme="minorHAnsi"/>
          <w:sz w:val="18"/>
          <w:szCs w:val="18"/>
        </w:rPr>
        <w:t xml:space="preserve">the eastern-most </w:t>
      </w:r>
      <w:smartTag w:uri="urn:schemas-microsoft-com:office:smarttags" w:element="Street">
        <w:smartTag w:uri="urn:schemas-microsoft-com:office:smarttags" w:element="address">
          <w:r w:rsidRPr="00A00DB4">
            <w:rPr>
              <w:rFonts w:asciiTheme="minorHAnsi" w:hAnsiTheme="minorHAnsi" w:cstheme="minorHAnsi"/>
              <w:sz w:val="18"/>
              <w:szCs w:val="18"/>
            </w:rPr>
            <w:t>Washington St.</w:t>
          </w:r>
        </w:smartTag>
      </w:smartTag>
      <w:r w:rsidRPr="00A00DB4">
        <w:rPr>
          <w:rFonts w:asciiTheme="minorHAnsi" w:hAnsiTheme="minorHAnsi" w:cstheme="minorHAnsi"/>
          <w:sz w:val="18"/>
          <w:szCs w:val="18"/>
        </w:rPr>
        <w:t xml:space="preserve"> entrance). This entrance will be equipped with metal detectors and screening devices monitored by Indiana State Police Capitol Police.  </w:t>
      </w:r>
    </w:p>
    <w:p w14:paraId="72F1D242" w14:textId="77777777" w:rsidR="00CF7814" w:rsidRDefault="00510A04" w:rsidP="00CF7814">
      <w:pPr>
        <w:pStyle w:val="NormalWeb"/>
        <w:jc w:val="both"/>
        <w:rPr>
          <w:rFonts w:asciiTheme="minorHAnsi" w:hAnsiTheme="minorHAnsi" w:cstheme="minorHAnsi"/>
          <w:sz w:val="18"/>
          <w:szCs w:val="18"/>
        </w:rPr>
      </w:pPr>
      <w:r w:rsidRPr="00A00DB4">
        <w:rPr>
          <w:rFonts w:asciiTheme="minorHAnsi" w:hAnsiTheme="minorHAnsi" w:cstheme="minorHAnsi"/>
          <w:sz w:val="18"/>
          <w:szCs w:val="18"/>
        </w:rPr>
        <w:t>Passing through the public entrance may take some time. Please be sure to take this information into consideration if your company plans to submit a solicitation response in person.</w:t>
      </w:r>
    </w:p>
    <w:p w14:paraId="421C3080" w14:textId="77777777" w:rsidR="00BA3B76" w:rsidRPr="00191C9D" w:rsidRDefault="00BA3B76" w:rsidP="00CF7814">
      <w:pPr>
        <w:pStyle w:val="NormalWeb"/>
        <w:jc w:val="both"/>
        <w:rPr>
          <w:rFonts w:asciiTheme="minorHAnsi" w:hAnsiTheme="minorHAnsi" w:cstheme="minorHAnsi"/>
          <w:sz w:val="18"/>
          <w:szCs w:val="18"/>
        </w:rPr>
      </w:pPr>
      <w:r w:rsidRPr="00A00DB4">
        <w:rPr>
          <w:rFonts w:asciiTheme="minorHAnsi" w:hAnsiTheme="minorHAnsi" w:cstheme="minorHAnsi"/>
          <w:b/>
          <w:sz w:val="20"/>
        </w:rPr>
        <w:t xml:space="preserve"> </w:t>
      </w:r>
      <w:r w:rsidRPr="00CF7814">
        <w:rPr>
          <w:rFonts w:asciiTheme="minorHAnsi" w:hAnsiTheme="minorHAnsi" w:cstheme="minorHAnsi"/>
          <w:b/>
          <w:sz w:val="20"/>
          <w:u w:val="single"/>
        </w:rPr>
        <w:t>GENERAL INFORMATION</w:t>
      </w:r>
      <w:r w:rsidR="00CF7814" w:rsidRPr="00CF7814">
        <w:rPr>
          <w:rFonts w:asciiTheme="minorHAnsi" w:hAnsiTheme="minorHAnsi" w:cstheme="minorHAnsi"/>
          <w:b/>
          <w:sz w:val="20"/>
          <w:u w:val="single"/>
        </w:rPr>
        <w:t>:</w:t>
      </w:r>
      <w:r w:rsidR="00CF7814">
        <w:rPr>
          <w:rFonts w:asciiTheme="minorHAnsi" w:hAnsiTheme="minorHAnsi" w:cstheme="minorHAnsi"/>
          <w:b/>
          <w:sz w:val="20"/>
        </w:rPr>
        <w:t xml:space="preserve"> </w:t>
      </w:r>
      <w:r w:rsidR="00CF7814">
        <w:rPr>
          <w:rFonts w:asciiTheme="minorHAnsi" w:hAnsiTheme="minorHAnsi" w:cstheme="minorHAnsi"/>
          <w:sz w:val="18"/>
          <w:szCs w:val="18"/>
        </w:rPr>
        <w:t>A</w:t>
      </w:r>
      <w:r w:rsidRPr="00191C9D">
        <w:rPr>
          <w:rFonts w:asciiTheme="minorHAnsi" w:hAnsiTheme="minorHAnsi" w:cstheme="minorHAnsi"/>
          <w:sz w:val="18"/>
          <w:szCs w:val="18"/>
        </w:rPr>
        <w:t xml:space="preserve"> checklist</w:t>
      </w:r>
      <w:r w:rsidR="003F4B98" w:rsidRPr="00191C9D">
        <w:rPr>
          <w:rFonts w:asciiTheme="minorHAnsi" w:hAnsiTheme="minorHAnsi" w:cstheme="minorHAnsi"/>
          <w:sz w:val="18"/>
          <w:szCs w:val="18"/>
        </w:rPr>
        <w:t xml:space="preserve"> is</w:t>
      </w:r>
      <w:r w:rsidRPr="00191C9D">
        <w:rPr>
          <w:rFonts w:asciiTheme="minorHAnsi" w:hAnsiTheme="minorHAnsi" w:cstheme="minorHAnsi"/>
          <w:sz w:val="18"/>
          <w:szCs w:val="18"/>
        </w:rPr>
        <w:t xml:space="preserve"> provided </w:t>
      </w:r>
      <w:r w:rsidR="003F4B98" w:rsidRPr="00191C9D">
        <w:rPr>
          <w:rFonts w:asciiTheme="minorHAnsi" w:hAnsiTheme="minorHAnsi" w:cstheme="minorHAnsi"/>
          <w:sz w:val="18"/>
          <w:szCs w:val="18"/>
        </w:rPr>
        <w:t xml:space="preserve">below </w:t>
      </w:r>
      <w:r w:rsidRPr="00191C9D">
        <w:rPr>
          <w:rFonts w:asciiTheme="minorHAnsi" w:hAnsiTheme="minorHAnsi" w:cstheme="minorHAnsi"/>
          <w:sz w:val="18"/>
          <w:szCs w:val="18"/>
        </w:rPr>
        <w:t xml:space="preserve">to assist you. </w:t>
      </w:r>
      <w:r w:rsidRPr="00191C9D">
        <w:rPr>
          <w:rFonts w:asciiTheme="minorHAnsi" w:hAnsiTheme="minorHAnsi" w:cstheme="minorHAnsi"/>
          <w:b/>
          <w:sz w:val="18"/>
          <w:szCs w:val="18"/>
        </w:rPr>
        <w:t xml:space="preserve">Please note that these instructions may not contain all applicable requirements.  </w:t>
      </w:r>
      <w:r w:rsidRPr="00191C9D">
        <w:rPr>
          <w:rFonts w:asciiTheme="minorHAnsi" w:hAnsiTheme="minorHAnsi" w:cstheme="minorHAnsi"/>
          <w:b/>
          <w:sz w:val="18"/>
          <w:szCs w:val="18"/>
          <w:u w:val="single"/>
        </w:rPr>
        <w:t>Careful reading of this request is critical</w:t>
      </w:r>
      <w:r w:rsidRPr="00191C9D">
        <w:rPr>
          <w:rFonts w:asciiTheme="minorHAnsi" w:hAnsiTheme="minorHAnsi" w:cstheme="minorHAnsi"/>
          <w:b/>
          <w:sz w:val="18"/>
          <w:szCs w:val="18"/>
        </w:rPr>
        <w:t>.</w:t>
      </w:r>
      <w:r w:rsidRPr="00191C9D">
        <w:rPr>
          <w:rFonts w:asciiTheme="minorHAnsi" w:hAnsiTheme="minorHAnsi" w:cstheme="minorHAnsi"/>
          <w:sz w:val="18"/>
          <w:szCs w:val="18"/>
        </w:rPr>
        <w:t xml:space="preserve">  Failure to follow these instructions or those printed throughout this form may lead to the rejection of your bid. It is not necessary to return this page with your response.</w:t>
      </w:r>
    </w:p>
    <w:p w14:paraId="4E7D8886" w14:textId="77777777"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In order to receive an award, you must be registered with the Department of Administration, Procurement Division.  Therefore, to ensure there is no delay in the Award, all bidders are strongly encouraged to register prior to submission of a bid.  Bidders should go to </w:t>
      </w:r>
      <w:hyperlink r:id="rId9" w:history="1">
        <w:r w:rsidRPr="00A55F04">
          <w:rPr>
            <w:rStyle w:val="Hyperlink"/>
            <w:rFonts w:asciiTheme="minorHAnsi" w:hAnsiTheme="minorHAnsi" w:cstheme="minorHAnsi"/>
            <w:sz w:val="18"/>
            <w:szCs w:val="18"/>
          </w:rPr>
          <w:t>http://www.in.gov/idoa/2464.htm</w:t>
        </w:r>
      </w:hyperlink>
      <w:r>
        <w:rPr>
          <w:rFonts w:asciiTheme="minorHAnsi" w:hAnsiTheme="minorHAnsi" w:cstheme="minorHAnsi"/>
          <w:sz w:val="18"/>
          <w:szCs w:val="18"/>
        </w:rPr>
        <w:t xml:space="preserve"> and click on </w:t>
      </w:r>
      <w:r>
        <w:rPr>
          <w:rFonts w:asciiTheme="minorHAnsi" w:hAnsiTheme="minorHAnsi" w:cstheme="minorHAnsi"/>
          <w:i/>
          <w:sz w:val="18"/>
          <w:szCs w:val="18"/>
        </w:rPr>
        <w:t>Bidder Registration</w:t>
      </w:r>
      <w:r>
        <w:rPr>
          <w:rFonts w:asciiTheme="minorHAnsi" w:hAnsiTheme="minorHAnsi" w:cstheme="minorHAnsi"/>
          <w:sz w:val="18"/>
          <w:szCs w:val="18"/>
        </w:rPr>
        <w:t xml:space="preserve"> to register.</w:t>
      </w:r>
    </w:p>
    <w:p w14:paraId="40EB5758" w14:textId="6904E2A1"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All companies desiring to do business with the State must complete and return an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which is included as part of this </w:t>
      </w:r>
      <w:proofErr w:type="gramStart"/>
      <w:r>
        <w:rPr>
          <w:rFonts w:asciiTheme="minorHAnsi" w:hAnsiTheme="minorHAnsi" w:cstheme="minorHAnsi"/>
          <w:sz w:val="18"/>
          <w:szCs w:val="18"/>
        </w:rPr>
        <w:t>solicitation</w:t>
      </w:r>
      <w:r w:rsidR="005C5F07">
        <w:rPr>
          <w:rFonts w:asciiTheme="minorHAnsi" w:hAnsiTheme="minorHAnsi" w:cstheme="minorHAnsi"/>
          <w:sz w:val="18"/>
          <w:szCs w:val="18"/>
        </w:rPr>
        <w:t>.</w:t>
      </w:r>
      <w:r>
        <w:rPr>
          <w:rFonts w:asciiTheme="minorHAnsi" w:hAnsiTheme="minorHAnsi" w:cstheme="minorHAnsi"/>
          <w:sz w:val="18"/>
          <w:szCs w:val="18"/>
        </w:rPr>
        <w:t>.</w:t>
      </w:r>
      <w:proofErr w:type="gramEnd"/>
      <w:r>
        <w:rPr>
          <w:rFonts w:asciiTheme="minorHAnsi" w:hAnsiTheme="minorHAnsi" w:cstheme="minorHAnsi"/>
          <w:sz w:val="18"/>
          <w:szCs w:val="18"/>
        </w:rPr>
        <w:t xml:space="preserve">  The collection and recognition of the information collected with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places a strong emphasis on the economic impact a project will have on Indiana and its residents, regardless of where a business is located.  The collection of this information does not restrict and company or firm from doing business with the State.  Pursuant to IC 5-22-15-20.5, recently enacted legislation in HEA 1080 (2004) requires a bidder to provide the information identified in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w:t>
      </w:r>
    </w:p>
    <w:p w14:paraId="1F829C91" w14:textId="77777777" w:rsidR="00E21B3D"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______ Type or print legibly in black ink all requested information, including prices and extensions, as well as the correct vendor information.  Clearly detail in writing any dev</w:t>
      </w:r>
      <w:r w:rsidR="00E21B3D">
        <w:rPr>
          <w:rFonts w:asciiTheme="minorHAnsi" w:hAnsiTheme="minorHAnsi" w:cstheme="minorHAnsi"/>
          <w:sz w:val="18"/>
          <w:szCs w:val="18"/>
        </w:rPr>
        <w:t>iation from or exception taken to the stated specifications.</w:t>
      </w:r>
    </w:p>
    <w:p w14:paraId="70BD3918" w14:textId="6BBD1F50"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w:t>
      </w:r>
      <w:r>
        <w:rPr>
          <w:rFonts w:asciiTheme="minorHAnsi" w:hAnsiTheme="minorHAnsi" w:cstheme="minorHAnsi"/>
          <w:b/>
          <w:sz w:val="18"/>
          <w:szCs w:val="18"/>
        </w:rPr>
        <w:t>The State will only accept original signatures</w:t>
      </w:r>
      <w:r>
        <w:rPr>
          <w:rFonts w:asciiTheme="minorHAnsi" w:hAnsiTheme="minorHAnsi" w:cstheme="minorHAnsi"/>
          <w:sz w:val="18"/>
          <w:szCs w:val="18"/>
        </w:rPr>
        <w:t xml:space="preserve">.  The bid may be </w:t>
      </w:r>
      <w:proofErr w:type="gramStart"/>
      <w:r>
        <w:rPr>
          <w:rFonts w:asciiTheme="minorHAnsi" w:hAnsiTheme="minorHAnsi" w:cstheme="minorHAnsi"/>
          <w:sz w:val="18"/>
          <w:szCs w:val="18"/>
        </w:rPr>
        <w:t>rejected  if</w:t>
      </w:r>
      <w:proofErr w:type="gramEnd"/>
      <w:r>
        <w:rPr>
          <w:rFonts w:asciiTheme="minorHAnsi" w:hAnsiTheme="minorHAnsi" w:cstheme="minorHAnsi"/>
          <w:sz w:val="18"/>
          <w:szCs w:val="18"/>
        </w:rPr>
        <w:t xml:space="preserve"> it contains any alterations or erasures that are not initialed by the signer of the bid.  The Non-Collusion Certification language is in the package.  When you sign the Signature Page, you are agreeing to the general conditions, specifications, certifications and other documents of this package.  Facsimile or electronic bids are not acceptable </w:t>
      </w:r>
      <w:proofErr w:type="gramStart"/>
      <w:r>
        <w:rPr>
          <w:rFonts w:asciiTheme="minorHAnsi" w:hAnsiTheme="minorHAnsi" w:cstheme="minorHAnsi"/>
          <w:sz w:val="18"/>
          <w:szCs w:val="18"/>
        </w:rPr>
        <w:t>at this time</w:t>
      </w:r>
      <w:proofErr w:type="gramEnd"/>
      <w:r>
        <w:rPr>
          <w:rFonts w:asciiTheme="minorHAnsi" w:hAnsiTheme="minorHAnsi" w:cstheme="minorHAnsi"/>
          <w:sz w:val="18"/>
          <w:szCs w:val="18"/>
        </w:rPr>
        <w:t xml:space="preserve">.  </w:t>
      </w:r>
      <w:r>
        <w:rPr>
          <w:rFonts w:asciiTheme="minorHAnsi" w:hAnsiTheme="minorHAnsi" w:cstheme="minorHAnsi"/>
          <w:b/>
          <w:sz w:val="18"/>
          <w:szCs w:val="18"/>
        </w:rPr>
        <w:t xml:space="preserve">However, you are required to submit a copy of your entire proposal to the State via </w:t>
      </w:r>
      <w:r w:rsidR="009371EA">
        <w:rPr>
          <w:rFonts w:asciiTheme="minorHAnsi" w:hAnsiTheme="minorHAnsi" w:cstheme="minorHAnsi"/>
          <w:b/>
          <w:sz w:val="18"/>
          <w:szCs w:val="18"/>
        </w:rPr>
        <w:t xml:space="preserve">USB or </w:t>
      </w:r>
      <w:r>
        <w:rPr>
          <w:rFonts w:asciiTheme="minorHAnsi" w:hAnsiTheme="minorHAnsi" w:cstheme="minorHAnsi"/>
          <w:b/>
          <w:sz w:val="18"/>
          <w:szCs w:val="18"/>
        </w:rPr>
        <w:t>CD-ROM by the due date and time listed above</w:t>
      </w:r>
      <w:r>
        <w:rPr>
          <w:rFonts w:asciiTheme="minorHAnsi" w:hAnsiTheme="minorHAnsi" w:cstheme="minorHAnsi"/>
          <w:sz w:val="18"/>
          <w:szCs w:val="18"/>
        </w:rPr>
        <w:t>.</w:t>
      </w:r>
    </w:p>
    <w:p w14:paraId="2644466E" w14:textId="77777777"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w:t>
      </w:r>
      <w:r>
        <w:rPr>
          <w:rFonts w:asciiTheme="minorHAnsi" w:hAnsiTheme="minorHAnsi" w:cstheme="minorHAnsi"/>
          <w:b/>
          <w:sz w:val="18"/>
          <w:szCs w:val="18"/>
        </w:rPr>
        <w:t xml:space="preserve">Do not add, delete or modify any </w:t>
      </w:r>
      <w:r w:rsidRPr="00E21B3D">
        <w:rPr>
          <w:rFonts w:asciiTheme="minorHAnsi" w:hAnsiTheme="minorHAnsi" w:cstheme="minorHAnsi"/>
          <w:b/>
          <w:sz w:val="18"/>
          <w:szCs w:val="18"/>
          <w:u w:val="single"/>
        </w:rPr>
        <w:t>contractual</w:t>
      </w:r>
      <w:r>
        <w:rPr>
          <w:rFonts w:asciiTheme="minorHAnsi" w:hAnsiTheme="minorHAnsi" w:cstheme="minorHAnsi"/>
          <w:b/>
          <w:sz w:val="18"/>
          <w:szCs w:val="18"/>
        </w:rPr>
        <w:t xml:space="preserve"> terms and conditions</w:t>
      </w:r>
      <w:r>
        <w:rPr>
          <w:rFonts w:asciiTheme="minorHAnsi" w:hAnsiTheme="minorHAnsi" w:cstheme="minorHAnsi"/>
          <w:sz w:val="18"/>
          <w:szCs w:val="18"/>
        </w:rPr>
        <w:t xml:space="preserve">.  Terms of the award will be those listed in this package and the resulting purchase order </w:t>
      </w:r>
      <w:r w:rsidRPr="00E21B3D">
        <w:rPr>
          <w:rFonts w:asciiTheme="minorHAnsi" w:hAnsiTheme="minorHAnsi" w:cstheme="minorHAnsi"/>
          <w:sz w:val="18"/>
          <w:szCs w:val="18"/>
          <w:u w:val="single"/>
        </w:rPr>
        <w:t>only</w:t>
      </w:r>
      <w:r>
        <w:rPr>
          <w:rFonts w:asciiTheme="minorHAnsi" w:hAnsiTheme="minorHAnsi" w:cstheme="minorHAnsi"/>
          <w:sz w:val="18"/>
          <w:szCs w:val="18"/>
        </w:rPr>
        <w:t>.</w:t>
      </w:r>
    </w:p>
    <w:p w14:paraId="244EB56A" w14:textId="77777777"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If you are not willing to accept a split award (partial order), your request must include the statement </w:t>
      </w:r>
      <w:r>
        <w:rPr>
          <w:rFonts w:asciiTheme="minorHAnsi" w:hAnsiTheme="minorHAnsi" w:cstheme="minorHAnsi"/>
          <w:b/>
          <w:i/>
          <w:sz w:val="18"/>
          <w:szCs w:val="18"/>
        </w:rPr>
        <w:t>Bidding All or None</w:t>
      </w:r>
      <w:r>
        <w:rPr>
          <w:rFonts w:asciiTheme="minorHAnsi" w:hAnsiTheme="minorHAnsi" w:cstheme="minorHAnsi"/>
          <w:sz w:val="18"/>
          <w:szCs w:val="18"/>
        </w:rPr>
        <w:t xml:space="preserve">.  The State reserves the right to accept or reject any or all bids, or any part thereof, and to award the items separately, all to one bidder, or to make a </w:t>
      </w:r>
      <w:proofErr w:type="gramStart"/>
      <w:r>
        <w:rPr>
          <w:rFonts w:asciiTheme="minorHAnsi" w:hAnsiTheme="minorHAnsi" w:cstheme="minorHAnsi"/>
          <w:sz w:val="18"/>
          <w:szCs w:val="18"/>
        </w:rPr>
        <w:t>multiple-award</w:t>
      </w:r>
      <w:proofErr w:type="gramEnd"/>
      <w:r>
        <w:rPr>
          <w:rFonts w:asciiTheme="minorHAnsi" w:hAnsiTheme="minorHAnsi" w:cstheme="minorHAnsi"/>
          <w:sz w:val="18"/>
          <w:szCs w:val="18"/>
        </w:rPr>
        <w:t xml:space="preserve">.  ITEMS NOT BID – if a bidder does not desire to submit a bid for an item, you should indicate </w:t>
      </w:r>
      <w:r>
        <w:rPr>
          <w:rFonts w:asciiTheme="minorHAnsi" w:hAnsiTheme="minorHAnsi" w:cstheme="minorHAnsi"/>
          <w:b/>
          <w:i/>
          <w:sz w:val="18"/>
          <w:szCs w:val="18"/>
        </w:rPr>
        <w:t>NO BID</w:t>
      </w:r>
      <w:r>
        <w:rPr>
          <w:rFonts w:asciiTheme="minorHAnsi" w:hAnsiTheme="minorHAnsi" w:cstheme="minorHAnsi"/>
          <w:sz w:val="18"/>
          <w:szCs w:val="18"/>
        </w:rPr>
        <w:t xml:space="preserve"> in the unit price column for that item.</w:t>
      </w:r>
    </w:p>
    <w:p w14:paraId="7A9279F9" w14:textId="77777777"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The request must be received and clocked in by or prior to the due date and time indicated above.  </w:t>
      </w:r>
      <w:r>
        <w:rPr>
          <w:rFonts w:asciiTheme="minorHAnsi" w:hAnsiTheme="minorHAnsi" w:cstheme="minorHAnsi"/>
          <w:b/>
          <w:sz w:val="18"/>
          <w:szCs w:val="18"/>
        </w:rPr>
        <w:t>Each bid must be returned in a separate envelope</w:t>
      </w:r>
      <w:r>
        <w:rPr>
          <w:rFonts w:asciiTheme="minorHAnsi" w:hAnsiTheme="minorHAnsi" w:cstheme="minorHAnsi"/>
          <w:sz w:val="18"/>
          <w:szCs w:val="18"/>
        </w:rPr>
        <w:t xml:space="preserve">.  </w:t>
      </w:r>
      <w:r>
        <w:rPr>
          <w:rFonts w:asciiTheme="minorHAnsi" w:hAnsiTheme="minorHAnsi" w:cstheme="minorHAnsi"/>
          <w:b/>
          <w:sz w:val="18"/>
          <w:szCs w:val="18"/>
        </w:rPr>
        <w:t>The envelope must clearly indicate the following information</w:t>
      </w:r>
      <w:r>
        <w:rPr>
          <w:rFonts w:asciiTheme="minorHAnsi" w:hAnsiTheme="minorHAnsi" w:cstheme="minorHAnsi"/>
          <w:sz w:val="18"/>
          <w:szCs w:val="18"/>
        </w:rPr>
        <w:t>:</w:t>
      </w:r>
    </w:p>
    <w:p w14:paraId="605E36D2" w14:textId="77777777" w:rsidR="00E5086C" w:rsidRDefault="00E5086C" w:rsidP="00E21B3D">
      <w:pPr>
        <w:pStyle w:val="ListParagraph"/>
        <w:numPr>
          <w:ilvl w:val="1"/>
          <w:numId w:val="34"/>
        </w:numPr>
        <w:spacing w:line="244" w:lineRule="auto"/>
        <w:ind w:right="720"/>
        <w:outlineLvl w:val="0"/>
        <w:rPr>
          <w:rFonts w:asciiTheme="minorHAnsi" w:hAnsiTheme="minorHAnsi" w:cstheme="minorHAnsi"/>
          <w:sz w:val="18"/>
          <w:szCs w:val="18"/>
        </w:rPr>
      </w:pPr>
      <w:r>
        <w:rPr>
          <w:rFonts w:asciiTheme="minorHAnsi" w:hAnsiTheme="minorHAnsi" w:cstheme="minorHAnsi"/>
          <w:sz w:val="18"/>
          <w:szCs w:val="18"/>
        </w:rPr>
        <w:t xml:space="preserve">The notation </w:t>
      </w:r>
      <w:r>
        <w:rPr>
          <w:rFonts w:asciiTheme="minorHAnsi" w:hAnsiTheme="minorHAnsi" w:cstheme="minorHAnsi"/>
          <w:b/>
          <w:i/>
          <w:sz w:val="18"/>
          <w:szCs w:val="18"/>
        </w:rPr>
        <w:t>Negotiated Sealed Bid</w:t>
      </w:r>
    </w:p>
    <w:p w14:paraId="196A0FC0" w14:textId="77777777" w:rsidR="00E5086C" w:rsidRDefault="00E5086C" w:rsidP="00E5086C">
      <w:pPr>
        <w:pStyle w:val="ListParagraph"/>
        <w:numPr>
          <w:ilvl w:val="1"/>
          <w:numId w:val="34"/>
        </w:numPr>
        <w:spacing w:line="244" w:lineRule="auto"/>
        <w:ind w:right="720"/>
        <w:outlineLvl w:val="0"/>
        <w:rPr>
          <w:rFonts w:asciiTheme="minorHAnsi" w:hAnsiTheme="minorHAnsi" w:cstheme="minorHAnsi"/>
          <w:sz w:val="18"/>
          <w:szCs w:val="18"/>
        </w:rPr>
      </w:pPr>
      <w:r>
        <w:rPr>
          <w:rFonts w:asciiTheme="minorHAnsi" w:hAnsiTheme="minorHAnsi" w:cstheme="minorHAnsi"/>
          <w:sz w:val="18"/>
          <w:szCs w:val="18"/>
        </w:rPr>
        <w:t xml:space="preserve">The </w:t>
      </w:r>
      <w:r w:rsidRPr="00E5086C">
        <w:rPr>
          <w:rFonts w:asciiTheme="minorHAnsi" w:hAnsiTheme="minorHAnsi" w:cstheme="minorHAnsi"/>
          <w:b/>
          <w:i/>
          <w:sz w:val="18"/>
          <w:szCs w:val="18"/>
        </w:rPr>
        <w:t>Solicitation Number</w:t>
      </w:r>
    </w:p>
    <w:p w14:paraId="14EAFD16" w14:textId="77777777" w:rsidR="00E5086C" w:rsidRPr="00214B84" w:rsidRDefault="00E5086C" w:rsidP="00E5086C">
      <w:pPr>
        <w:pStyle w:val="ListParagraph"/>
        <w:numPr>
          <w:ilvl w:val="1"/>
          <w:numId w:val="34"/>
        </w:numPr>
        <w:spacing w:line="244" w:lineRule="auto"/>
        <w:ind w:right="720"/>
        <w:outlineLvl w:val="0"/>
        <w:rPr>
          <w:rFonts w:asciiTheme="minorHAnsi" w:hAnsiTheme="minorHAnsi" w:cstheme="minorHAnsi"/>
          <w:sz w:val="18"/>
          <w:szCs w:val="18"/>
        </w:rPr>
      </w:pPr>
      <w:r>
        <w:rPr>
          <w:rFonts w:asciiTheme="minorHAnsi" w:hAnsiTheme="minorHAnsi" w:cstheme="minorHAnsi"/>
          <w:sz w:val="18"/>
          <w:szCs w:val="18"/>
        </w:rPr>
        <w:t xml:space="preserve">The </w:t>
      </w:r>
      <w:r>
        <w:rPr>
          <w:rFonts w:asciiTheme="minorHAnsi" w:hAnsiTheme="minorHAnsi" w:cstheme="minorHAnsi"/>
          <w:b/>
          <w:i/>
          <w:sz w:val="18"/>
          <w:szCs w:val="18"/>
        </w:rPr>
        <w:t>Due Date and Time</w:t>
      </w:r>
    </w:p>
    <w:p w14:paraId="15FC01A6" w14:textId="77777777" w:rsidR="00214B84" w:rsidRDefault="00E5086C" w:rsidP="00E5086C">
      <w:pPr>
        <w:pStyle w:val="ListParagraph"/>
        <w:numPr>
          <w:ilvl w:val="0"/>
          <w:numId w:val="34"/>
        </w:numPr>
        <w:spacing w:line="244" w:lineRule="auto"/>
        <w:ind w:right="720"/>
        <w:outlineLvl w:val="0"/>
        <w:rPr>
          <w:rFonts w:asciiTheme="minorHAnsi" w:hAnsiTheme="minorHAnsi" w:cstheme="minorHAnsi"/>
          <w:sz w:val="18"/>
          <w:szCs w:val="18"/>
        </w:rPr>
      </w:pPr>
      <w:r>
        <w:rPr>
          <w:rFonts w:asciiTheme="minorHAnsi" w:hAnsiTheme="minorHAnsi" w:cstheme="minorHAnsi"/>
          <w:sz w:val="18"/>
          <w:szCs w:val="18"/>
        </w:rPr>
        <w:t xml:space="preserve">______ The completed </w:t>
      </w:r>
      <w:r w:rsidR="00214B84">
        <w:rPr>
          <w:rFonts w:asciiTheme="minorHAnsi" w:hAnsiTheme="minorHAnsi" w:cstheme="minorHAnsi"/>
          <w:sz w:val="18"/>
          <w:szCs w:val="18"/>
        </w:rPr>
        <w:t>envelope must be returned to:</w:t>
      </w:r>
    </w:p>
    <w:p w14:paraId="7FD7E9CF" w14:textId="77777777" w:rsidR="00214B84" w:rsidRPr="00214B84" w:rsidRDefault="00214B84" w:rsidP="00214B84">
      <w:pPr>
        <w:spacing w:line="244" w:lineRule="auto"/>
        <w:ind w:left="720" w:right="720"/>
        <w:outlineLvl w:val="0"/>
        <w:rPr>
          <w:rFonts w:asciiTheme="minorHAnsi" w:hAnsiTheme="minorHAnsi" w:cstheme="minorHAnsi"/>
          <w:sz w:val="18"/>
          <w:szCs w:val="18"/>
        </w:rPr>
      </w:pPr>
    </w:p>
    <w:p w14:paraId="1931A65C" w14:textId="77777777" w:rsidR="00214B84" w:rsidRDefault="00214B84" w:rsidP="00214B84">
      <w:pPr>
        <w:spacing w:line="244" w:lineRule="auto"/>
        <w:ind w:left="1440" w:right="720"/>
        <w:outlineLvl w:val="0"/>
        <w:rPr>
          <w:rFonts w:asciiTheme="minorHAnsi" w:hAnsiTheme="minorHAnsi" w:cstheme="minorHAnsi"/>
          <w:sz w:val="18"/>
          <w:szCs w:val="18"/>
        </w:rPr>
      </w:pPr>
      <w:r>
        <w:rPr>
          <w:rFonts w:asciiTheme="minorHAnsi" w:hAnsiTheme="minorHAnsi" w:cstheme="minorHAnsi"/>
          <w:sz w:val="18"/>
          <w:szCs w:val="18"/>
        </w:rPr>
        <w:t>Department of Administration, Procurement Division</w:t>
      </w:r>
    </w:p>
    <w:p w14:paraId="20C7CA27" w14:textId="77777777" w:rsidR="00214B84" w:rsidRDefault="00214B84" w:rsidP="00214B84">
      <w:pPr>
        <w:spacing w:line="244" w:lineRule="auto"/>
        <w:ind w:left="1440" w:right="720"/>
        <w:outlineLvl w:val="0"/>
        <w:rPr>
          <w:rFonts w:asciiTheme="minorHAnsi" w:hAnsiTheme="minorHAnsi" w:cstheme="minorHAnsi"/>
          <w:sz w:val="18"/>
          <w:szCs w:val="18"/>
        </w:rPr>
      </w:pPr>
      <w:r>
        <w:rPr>
          <w:rFonts w:asciiTheme="minorHAnsi" w:hAnsiTheme="minorHAnsi" w:cstheme="minorHAnsi"/>
          <w:sz w:val="18"/>
          <w:szCs w:val="18"/>
        </w:rPr>
        <w:t>402 West Washington Street</w:t>
      </w:r>
    </w:p>
    <w:p w14:paraId="2BA2EC85" w14:textId="4AF2367E" w:rsidR="00214B84" w:rsidRDefault="00214B84" w:rsidP="00214B84">
      <w:pPr>
        <w:spacing w:line="244" w:lineRule="auto"/>
        <w:ind w:left="1440" w:right="720"/>
        <w:outlineLvl w:val="0"/>
        <w:rPr>
          <w:rFonts w:asciiTheme="minorHAnsi" w:hAnsiTheme="minorHAnsi" w:cstheme="minorHAnsi"/>
          <w:sz w:val="18"/>
          <w:szCs w:val="18"/>
        </w:rPr>
      </w:pPr>
      <w:r>
        <w:rPr>
          <w:rFonts w:asciiTheme="minorHAnsi" w:hAnsiTheme="minorHAnsi" w:cstheme="minorHAnsi"/>
          <w:sz w:val="18"/>
          <w:szCs w:val="18"/>
        </w:rPr>
        <w:t xml:space="preserve">Room </w:t>
      </w:r>
      <w:r w:rsidR="009057F9">
        <w:rPr>
          <w:rFonts w:asciiTheme="minorHAnsi" w:hAnsiTheme="minorHAnsi" w:cstheme="minorHAnsi"/>
          <w:sz w:val="18"/>
          <w:szCs w:val="18"/>
        </w:rPr>
        <w:t>W</w:t>
      </w:r>
      <w:r w:rsidR="00462658">
        <w:rPr>
          <w:rFonts w:asciiTheme="minorHAnsi" w:hAnsiTheme="minorHAnsi" w:cstheme="minorHAnsi"/>
          <w:sz w:val="18"/>
          <w:szCs w:val="18"/>
        </w:rPr>
        <w:t>468</w:t>
      </w:r>
    </w:p>
    <w:p w14:paraId="2458868E" w14:textId="77777777" w:rsidR="00214B84" w:rsidRDefault="00214B84" w:rsidP="00214B84">
      <w:pPr>
        <w:spacing w:line="244" w:lineRule="auto"/>
        <w:ind w:left="1440" w:right="720"/>
        <w:outlineLvl w:val="0"/>
        <w:rPr>
          <w:rFonts w:asciiTheme="minorHAnsi" w:hAnsiTheme="minorHAnsi" w:cstheme="minorHAnsi"/>
          <w:sz w:val="18"/>
          <w:szCs w:val="18"/>
        </w:rPr>
      </w:pPr>
      <w:r>
        <w:rPr>
          <w:rFonts w:asciiTheme="minorHAnsi" w:hAnsiTheme="minorHAnsi" w:cstheme="minorHAnsi"/>
          <w:sz w:val="18"/>
          <w:szCs w:val="18"/>
        </w:rPr>
        <w:t>Indianapolis, IN 46204</w:t>
      </w:r>
    </w:p>
    <w:p w14:paraId="732EC010" w14:textId="14278AE4" w:rsidR="00214B84" w:rsidRDefault="00214B84" w:rsidP="00214B84">
      <w:pPr>
        <w:spacing w:line="244" w:lineRule="auto"/>
        <w:ind w:left="1440" w:right="720"/>
        <w:outlineLvl w:val="0"/>
        <w:rPr>
          <w:rFonts w:asciiTheme="minorHAnsi" w:hAnsiTheme="minorHAnsi" w:cstheme="minorHAnsi"/>
          <w:sz w:val="18"/>
          <w:szCs w:val="18"/>
        </w:rPr>
      </w:pPr>
      <w:r>
        <w:rPr>
          <w:rFonts w:asciiTheme="minorHAnsi" w:hAnsiTheme="minorHAnsi" w:cstheme="minorHAnsi"/>
          <w:sz w:val="18"/>
          <w:szCs w:val="18"/>
        </w:rPr>
        <w:t>ATTENTION: BID ROOM</w:t>
      </w:r>
      <w:r w:rsidR="009371EA">
        <w:rPr>
          <w:rFonts w:asciiTheme="minorHAnsi" w:hAnsiTheme="minorHAnsi" w:cstheme="minorHAnsi"/>
          <w:sz w:val="18"/>
          <w:szCs w:val="18"/>
        </w:rPr>
        <w:t xml:space="preserve"> – Abigail Chittenden</w:t>
      </w:r>
    </w:p>
    <w:p w14:paraId="638B14C8" w14:textId="77777777" w:rsidR="00BA3B76" w:rsidRPr="00214B84" w:rsidRDefault="00BA3B76" w:rsidP="00214B84">
      <w:pPr>
        <w:spacing w:line="244" w:lineRule="auto"/>
        <w:ind w:left="720" w:right="720"/>
        <w:outlineLvl w:val="0"/>
        <w:rPr>
          <w:rFonts w:asciiTheme="minorHAnsi" w:hAnsiTheme="minorHAnsi" w:cstheme="minorHAnsi"/>
          <w:sz w:val="18"/>
          <w:szCs w:val="18"/>
        </w:rPr>
      </w:pPr>
      <w:r w:rsidRPr="00214B84">
        <w:rPr>
          <w:rFonts w:asciiTheme="minorHAnsi" w:hAnsiTheme="minorHAnsi" w:cstheme="minorHAnsi"/>
          <w:sz w:val="18"/>
          <w:szCs w:val="18"/>
        </w:rPr>
        <w:tab/>
      </w:r>
    </w:p>
    <w:p w14:paraId="69A916F1" w14:textId="77777777" w:rsidR="00BA3B76" w:rsidRPr="00451A02" w:rsidRDefault="00BA3B76" w:rsidP="004C4C87">
      <w:pPr>
        <w:spacing w:line="244" w:lineRule="auto"/>
        <w:ind w:left="720" w:right="720"/>
        <w:jc w:val="both"/>
        <w:rPr>
          <w:rFonts w:asciiTheme="minorHAnsi" w:hAnsiTheme="minorHAnsi" w:cstheme="minorHAnsi"/>
          <w:sz w:val="16"/>
          <w:szCs w:val="16"/>
        </w:rPr>
      </w:pPr>
      <w:r w:rsidRPr="00451A02">
        <w:rPr>
          <w:rFonts w:asciiTheme="minorHAnsi" w:hAnsiTheme="minorHAnsi" w:cstheme="minorHAnsi"/>
          <w:b/>
          <w:sz w:val="16"/>
          <w:szCs w:val="16"/>
        </w:rPr>
        <w:t>CAUTION TO VENDORS ABOUT SHIPPING/MAILING</w:t>
      </w:r>
      <w:r w:rsidRPr="00451A02">
        <w:rPr>
          <w:rFonts w:asciiTheme="minorHAnsi" w:hAnsiTheme="minorHAnsi" w:cstheme="minorHAnsi"/>
          <w:sz w:val="16"/>
          <w:szCs w:val="16"/>
        </w:rPr>
        <w:t>:  UNITED STATES POSTAL EXPRESS AND CERTIFIED MAIL ARE BOTH DELIVERED TO THE CENTRAL GOVERNMENT CENTER MAILROOM AND NOT DIRECTLY TO THE PROCUR</w:t>
      </w:r>
      <w:r w:rsidR="00462658">
        <w:rPr>
          <w:rFonts w:asciiTheme="minorHAnsi" w:hAnsiTheme="minorHAnsi" w:cstheme="minorHAnsi"/>
          <w:sz w:val="16"/>
          <w:szCs w:val="16"/>
        </w:rPr>
        <w:t>E</w:t>
      </w:r>
      <w:r w:rsidRPr="00451A02">
        <w:rPr>
          <w:rFonts w:asciiTheme="minorHAnsi" w:hAnsiTheme="minorHAnsi" w:cstheme="minorHAnsi"/>
          <w:sz w:val="16"/>
          <w:szCs w:val="16"/>
        </w:rPr>
        <w:t>MENT DIVISION DESIGNATED DEPARTMENT.  IT IS THE RESPONSIBILITY OF THE BIDDER TO MAKE SURE THAT BID RESPONSES ARE RECEIVED BY THE PROCUREMENT DIVISION ON OR BEFORE THE DESIGNATED TIME AND DATE.</w:t>
      </w:r>
    </w:p>
    <w:p w14:paraId="16E21709" w14:textId="77777777" w:rsidR="00BA3B76" w:rsidRPr="00451A02" w:rsidRDefault="00BA3B76" w:rsidP="00BA3B76">
      <w:pPr>
        <w:spacing w:line="244" w:lineRule="auto"/>
        <w:outlineLvl w:val="0"/>
        <w:rPr>
          <w:rFonts w:asciiTheme="minorHAnsi" w:hAnsiTheme="minorHAnsi" w:cstheme="minorHAnsi"/>
          <w:sz w:val="16"/>
          <w:szCs w:val="16"/>
        </w:rPr>
      </w:pPr>
    </w:p>
    <w:p w14:paraId="7A9A74EE" w14:textId="77777777" w:rsidR="00BA3B76" w:rsidRPr="00451A02" w:rsidRDefault="00BA3B76" w:rsidP="004C4C87">
      <w:pPr>
        <w:spacing w:line="244" w:lineRule="auto"/>
        <w:ind w:left="720" w:right="720"/>
        <w:jc w:val="both"/>
        <w:rPr>
          <w:rFonts w:asciiTheme="minorHAnsi" w:hAnsiTheme="minorHAnsi" w:cstheme="minorHAnsi"/>
          <w:sz w:val="16"/>
          <w:szCs w:val="16"/>
        </w:rPr>
      </w:pPr>
      <w:r w:rsidRPr="00451A02">
        <w:rPr>
          <w:rFonts w:asciiTheme="minorHAnsi" w:hAnsiTheme="minorHAnsi" w:cstheme="minorHAnsi"/>
          <w:sz w:val="16"/>
          <w:szCs w:val="16"/>
        </w:rPr>
        <w:t>IN ORDER TO PROTECT THE INTEGRITY OF THE SEALED BID PROCESS, FAILURE TO PROPERLY IDENTI</w:t>
      </w:r>
      <w:r w:rsidR="004C4C87" w:rsidRPr="00451A02">
        <w:rPr>
          <w:rFonts w:asciiTheme="minorHAnsi" w:hAnsiTheme="minorHAnsi" w:cstheme="minorHAnsi"/>
          <w:sz w:val="16"/>
          <w:szCs w:val="16"/>
        </w:rPr>
        <w:t xml:space="preserve">FY YOUR SEALED BID ACCORDING TO </w:t>
      </w:r>
      <w:r w:rsidRPr="00451A02">
        <w:rPr>
          <w:rFonts w:asciiTheme="minorHAnsi" w:hAnsiTheme="minorHAnsi" w:cstheme="minorHAnsi"/>
          <w:sz w:val="16"/>
          <w:szCs w:val="16"/>
        </w:rPr>
        <w:t>THE ABOVE INSTRUCTIONS MAY RESULT IN AN AUTOMATIC DISQUALIFICATION FROM CONSIDERATION.</w:t>
      </w:r>
    </w:p>
    <w:p w14:paraId="1284C54D" w14:textId="77777777" w:rsidR="004C4C87" w:rsidRPr="00451A02" w:rsidRDefault="004C4C87" w:rsidP="00BA3B76">
      <w:pPr>
        <w:spacing w:line="244" w:lineRule="auto"/>
        <w:rPr>
          <w:rFonts w:asciiTheme="minorHAnsi" w:hAnsiTheme="minorHAnsi" w:cstheme="minorHAnsi"/>
          <w:sz w:val="16"/>
          <w:szCs w:val="16"/>
        </w:rPr>
      </w:pPr>
    </w:p>
    <w:p w14:paraId="0A91D1C0" w14:textId="540BF8E3" w:rsidR="002D2CC9" w:rsidRPr="00451A02" w:rsidRDefault="00BA3B76" w:rsidP="004C4C87">
      <w:pPr>
        <w:jc w:val="both"/>
        <w:rPr>
          <w:rFonts w:asciiTheme="minorHAnsi" w:hAnsiTheme="minorHAnsi" w:cstheme="minorHAnsi"/>
          <w:sz w:val="16"/>
          <w:szCs w:val="16"/>
        </w:rPr>
      </w:pPr>
      <w:r w:rsidRPr="00451A02">
        <w:rPr>
          <w:rFonts w:asciiTheme="minorHAnsi" w:hAnsiTheme="minorHAnsi" w:cstheme="minorHAnsi"/>
          <w:sz w:val="16"/>
          <w:szCs w:val="16"/>
        </w:rPr>
        <w:tab/>
      </w:r>
    </w:p>
    <w:p w14:paraId="17285DC3" w14:textId="77777777" w:rsidR="002D2CC9" w:rsidRPr="00A00DB4" w:rsidRDefault="002E55CC" w:rsidP="00510A04">
      <w:pPr>
        <w:jc w:val="center"/>
        <w:rPr>
          <w:rFonts w:asciiTheme="minorHAnsi" w:hAnsiTheme="minorHAnsi" w:cstheme="minorHAnsi"/>
          <w:sz w:val="16"/>
          <w:szCs w:val="16"/>
        </w:rPr>
      </w:pPr>
      <w:r w:rsidRPr="00A00DB4">
        <w:rPr>
          <w:rFonts w:asciiTheme="minorHAnsi" w:hAnsiTheme="minorHAnsi" w:cstheme="minorHAnsi"/>
          <w:noProof/>
          <w:snapToGrid/>
          <w:sz w:val="16"/>
          <w:szCs w:val="16"/>
        </w:rPr>
        <w:drawing>
          <wp:inline distT="0" distB="0" distL="0" distR="0" wp14:anchorId="6146E4E5" wp14:editId="77C807CB">
            <wp:extent cx="1323975" cy="3048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l="-264" t="-191" r="-264" b="-191"/>
                    <a:stretch>
                      <a:fillRect/>
                    </a:stretch>
                  </pic:blipFill>
                  <pic:spPr bwMode="auto">
                    <a:xfrm>
                      <a:off x="0" y="0"/>
                      <a:ext cx="1323975" cy="304800"/>
                    </a:xfrm>
                    <a:prstGeom prst="rect">
                      <a:avLst/>
                    </a:prstGeom>
                    <a:noFill/>
                    <a:ln w="9525">
                      <a:noFill/>
                      <a:miter lim="800000"/>
                      <a:headEnd/>
                      <a:tailEnd/>
                    </a:ln>
                  </pic:spPr>
                </pic:pic>
              </a:graphicData>
            </a:graphic>
          </wp:inline>
        </w:drawing>
      </w:r>
    </w:p>
    <w:p w14:paraId="02A1BF5C" w14:textId="77777777" w:rsidR="002D2CC9" w:rsidRPr="00A00DB4" w:rsidRDefault="002D2CC9" w:rsidP="00BA3B76">
      <w:pPr>
        <w:rPr>
          <w:rFonts w:asciiTheme="minorHAnsi" w:hAnsiTheme="minorHAnsi" w:cstheme="minorHAnsi"/>
          <w:sz w:val="16"/>
          <w:szCs w:val="16"/>
        </w:rPr>
      </w:pPr>
    </w:p>
    <w:p w14:paraId="1236E4C5" w14:textId="77777777" w:rsidR="002D2CC9" w:rsidRPr="00A00DB4" w:rsidRDefault="002D2CC9" w:rsidP="00BA3B76">
      <w:pPr>
        <w:rPr>
          <w:rFonts w:asciiTheme="minorHAnsi" w:hAnsiTheme="minorHAnsi" w:cstheme="minorHAnsi"/>
          <w:sz w:val="16"/>
          <w:szCs w:val="16"/>
        </w:rPr>
      </w:pPr>
    </w:p>
    <w:p w14:paraId="5EF323D2" w14:textId="77777777" w:rsidR="00A33BC6" w:rsidRPr="00A00DB4" w:rsidRDefault="00A33BC6" w:rsidP="00A33BC6">
      <w:pPr>
        <w:shd w:val="clear" w:color="auto" w:fill="FFFFFF"/>
        <w:tabs>
          <w:tab w:val="left" w:pos="1440"/>
          <w:tab w:val="left" w:pos="5040"/>
        </w:tabs>
        <w:jc w:val="right"/>
        <w:rPr>
          <w:rFonts w:asciiTheme="minorHAnsi" w:hAnsiTheme="minorHAnsi" w:cstheme="minorHAnsi"/>
        </w:rPr>
      </w:pPr>
    </w:p>
    <w:p w14:paraId="30B2205B" w14:textId="77777777" w:rsidR="00ED4BE4" w:rsidRPr="00191C9D" w:rsidRDefault="00ED4BE4" w:rsidP="00DD5F08">
      <w:pPr>
        <w:pStyle w:val="Title"/>
        <w:rPr>
          <w:rFonts w:asciiTheme="minorHAnsi" w:hAnsiTheme="minorHAnsi" w:cstheme="minorHAnsi"/>
        </w:rPr>
      </w:pPr>
      <w:r w:rsidRPr="00191C9D">
        <w:rPr>
          <w:rFonts w:asciiTheme="minorHAnsi" w:hAnsiTheme="minorHAnsi" w:cstheme="minorHAnsi"/>
        </w:rPr>
        <w:t>GENERAL INFORMATION RELATED TO NEGOTIATED BIDDING</w:t>
      </w:r>
    </w:p>
    <w:p w14:paraId="3C902092" w14:textId="77777777" w:rsidR="00ED4BE4" w:rsidRPr="00A00DB4" w:rsidRDefault="00ED4BE4" w:rsidP="00DD5F08">
      <w:pPr>
        <w:pStyle w:val="Title"/>
        <w:rPr>
          <w:rFonts w:asciiTheme="minorHAnsi" w:hAnsiTheme="minorHAnsi" w:cstheme="minorHAnsi"/>
          <w:u w:val="single"/>
        </w:rPr>
      </w:pPr>
    </w:p>
    <w:p w14:paraId="003E4EE5" w14:textId="77777777" w:rsidR="00076FB5" w:rsidRPr="00191C9D"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Please review this section carefully</w:t>
      </w:r>
      <w:r w:rsidR="004C4C87">
        <w:rPr>
          <w:rFonts w:asciiTheme="minorHAnsi" w:hAnsiTheme="minorHAnsi" w:cstheme="minorHAnsi"/>
          <w:b w:val="0"/>
          <w:sz w:val="18"/>
          <w:szCs w:val="18"/>
          <w:u w:val="single"/>
        </w:rPr>
        <w:t xml:space="preserve"> as it provides information on N</w:t>
      </w:r>
      <w:r w:rsidRPr="00191C9D">
        <w:rPr>
          <w:rFonts w:asciiTheme="minorHAnsi" w:hAnsiTheme="minorHAnsi" w:cstheme="minorHAnsi"/>
          <w:b w:val="0"/>
          <w:sz w:val="18"/>
          <w:szCs w:val="18"/>
          <w:u w:val="single"/>
        </w:rPr>
        <w:t xml:space="preserve">egotiated </w:t>
      </w:r>
      <w:r w:rsidR="004C4C87">
        <w:rPr>
          <w:rFonts w:asciiTheme="minorHAnsi" w:hAnsiTheme="minorHAnsi" w:cstheme="minorHAnsi"/>
          <w:b w:val="0"/>
          <w:sz w:val="18"/>
          <w:szCs w:val="18"/>
          <w:u w:val="single"/>
        </w:rPr>
        <w:t>B</w:t>
      </w:r>
      <w:r w:rsidR="004C4C87" w:rsidRPr="00191C9D">
        <w:rPr>
          <w:rFonts w:asciiTheme="minorHAnsi" w:hAnsiTheme="minorHAnsi" w:cstheme="minorHAnsi"/>
          <w:b w:val="0"/>
          <w:sz w:val="18"/>
          <w:szCs w:val="18"/>
          <w:u w:val="single"/>
        </w:rPr>
        <w:t>idding</w:t>
      </w:r>
      <w:r w:rsidRPr="00191C9D">
        <w:rPr>
          <w:rFonts w:asciiTheme="minorHAnsi" w:hAnsiTheme="minorHAnsi" w:cstheme="minorHAnsi"/>
          <w:b w:val="0"/>
          <w:sz w:val="18"/>
          <w:szCs w:val="18"/>
          <w:u w:val="single"/>
        </w:rPr>
        <w:t xml:space="preserve"> which differs </w:t>
      </w:r>
      <w:r w:rsidR="00B819E7" w:rsidRPr="00191C9D">
        <w:rPr>
          <w:rFonts w:asciiTheme="minorHAnsi" w:hAnsiTheme="minorHAnsi" w:cstheme="minorHAnsi"/>
          <w:b w:val="0"/>
          <w:sz w:val="18"/>
          <w:szCs w:val="18"/>
          <w:u w:val="single"/>
        </w:rPr>
        <w:t xml:space="preserve">in certain aspects </w:t>
      </w:r>
      <w:r w:rsidRPr="00191C9D">
        <w:rPr>
          <w:rFonts w:asciiTheme="minorHAnsi" w:hAnsiTheme="minorHAnsi" w:cstheme="minorHAnsi"/>
          <w:b w:val="0"/>
          <w:sz w:val="18"/>
          <w:szCs w:val="18"/>
          <w:u w:val="single"/>
        </w:rPr>
        <w:t xml:space="preserve">from the usual Competitive Bidding process.  The key differences and relevant points are outlined below.  Please refer to IC 5-22-7.3 for the relevant code that governs this procurement </w:t>
      </w:r>
    </w:p>
    <w:p w14:paraId="71655019" w14:textId="77777777" w:rsidR="00076FB5" w:rsidRPr="00191C9D" w:rsidRDefault="00076FB5" w:rsidP="00DD5F08">
      <w:pPr>
        <w:pStyle w:val="Title"/>
        <w:rPr>
          <w:rFonts w:asciiTheme="minorHAnsi" w:hAnsiTheme="minorHAnsi" w:cstheme="minorHAnsi"/>
          <w:sz w:val="18"/>
          <w:szCs w:val="18"/>
          <w:u w:val="single"/>
        </w:rPr>
      </w:pPr>
    </w:p>
    <w:p w14:paraId="56BED607" w14:textId="77777777" w:rsidR="00076FB5" w:rsidRPr="00191C9D" w:rsidRDefault="00ED4BE4"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1.  </w:t>
      </w:r>
      <w:r w:rsidR="00B669F7" w:rsidRPr="00191C9D">
        <w:rPr>
          <w:rFonts w:asciiTheme="minorHAnsi" w:hAnsiTheme="minorHAnsi" w:cstheme="minorHAnsi"/>
          <w:sz w:val="18"/>
          <w:szCs w:val="18"/>
          <w:u w:val="single"/>
        </w:rPr>
        <w:t xml:space="preserve">IC 5-22-7.3.  </w:t>
      </w:r>
      <w:r w:rsidRPr="00191C9D">
        <w:rPr>
          <w:rFonts w:asciiTheme="minorHAnsi" w:hAnsiTheme="minorHAnsi" w:cstheme="minorHAnsi"/>
          <w:b w:val="0"/>
          <w:sz w:val="18"/>
          <w:szCs w:val="18"/>
          <w:u w:val="single"/>
        </w:rPr>
        <w:t>This procurement is be</w:t>
      </w:r>
      <w:r w:rsidR="004C4C87">
        <w:rPr>
          <w:rFonts w:asciiTheme="minorHAnsi" w:hAnsiTheme="minorHAnsi" w:cstheme="minorHAnsi"/>
          <w:b w:val="0"/>
          <w:sz w:val="18"/>
          <w:szCs w:val="18"/>
          <w:u w:val="single"/>
        </w:rPr>
        <w:t>ing conducted using Negotiated B</w:t>
      </w:r>
      <w:r w:rsidRPr="00191C9D">
        <w:rPr>
          <w:rFonts w:asciiTheme="minorHAnsi" w:hAnsiTheme="minorHAnsi" w:cstheme="minorHAnsi"/>
          <w:b w:val="0"/>
          <w:sz w:val="18"/>
          <w:szCs w:val="18"/>
          <w:u w:val="single"/>
        </w:rPr>
        <w:t>idding pursuant to IC 5-22-7.3 which became effective o</w:t>
      </w:r>
      <w:r w:rsidR="00076FB5" w:rsidRPr="00191C9D">
        <w:rPr>
          <w:rFonts w:asciiTheme="minorHAnsi" w:hAnsiTheme="minorHAnsi" w:cstheme="minorHAnsi"/>
          <w:b w:val="0"/>
          <w:sz w:val="18"/>
          <w:szCs w:val="18"/>
          <w:u w:val="single"/>
        </w:rPr>
        <w:t>n</w:t>
      </w:r>
      <w:r w:rsidRPr="00191C9D">
        <w:rPr>
          <w:rFonts w:asciiTheme="minorHAnsi" w:hAnsiTheme="minorHAnsi" w:cstheme="minorHAnsi"/>
          <w:b w:val="0"/>
          <w:sz w:val="18"/>
          <w:szCs w:val="18"/>
          <w:u w:val="single"/>
        </w:rPr>
        <w:t xml:space="preserve"> July 1, 2006</w:t>
      </w:r>
    </w:p>
    <w:p w14:paraId="7225B803" w14:textId="77777777" w:rsidR="00076FB5" w:rsidRPr="00191C9D" w:rsidRDefault="00076FB5" w:rsidP="004C4C87">
      <w:pPr>
        <w:pStyle w:val="Title"/>
        <w:jc w:val="both"/>
        <w:rPr>
          <w:rFonts w:asciiTheme="minorHAnsi" w:hAnsiTheme="minorHAnsi" w:cstheme="minorHAnsi"/>
          <w:b w:val="0"/>
          <w:sz w:val="18"/>
          <w:szCs w:val="18"/>
          <w:u w:val="single"/>
        </w:rPr>
      </w:pPr>
    </w:p>
    <w:p w14:paraId="2C113364" w14:textId="5F15A2D7" w:rsidR="00B669F7" w:rsidRPr="00191C9D"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2.  </w:t>
      </w:r>
      <w:r w:rsidR="00B669F7" w:rsidRPr="00191C9D">
        <w:rPr>
          <w:rFonts w:asciiTheme="minorHAnsi" w:hAnsiTheme="minorHAnsi" w:cstheme="minorHAnsi"/>
          <w:sz w:val="18"/>
          <w:szCs w:val="18"/>
          <w:u w:val="single"/>
        </w:rPr>
        <w:t xml:space="preserve">Evaluation Criteria.  </w:t>
      </w:r>
      <w:r w:rsidR="0000785D">
        <w:rPr>
          <w:rFonts w:asciiTheme="minorHAnsi" w:hAnsiTheme="minorHAnsi" w:cstheme="minorHAnsi"/>
          <w:b w:val="0"/>
          <w:sz w:val="18"/>
          <w:szCs w:val="18"/>
          <w:u w:val="single"/>
        </w:rPr>
        <w:t>This Negotiated B</w:t>
      </w:r>
      <w:r w:rsidR="0000785D" w:rsidRPr="00191C9D">
        <w:rPr>
          <w:rFonts w:asciiTheme="minorHAnsi" w:hAnsiTheme="minorHAnsi" w:cstheme="minorHAnsi"/>
          <w:b w:val="0"/>
          <w:sz w:val="18"/>
          <w:szCs w:val="18"/>
          <w:u w:val="single"/>
        </w:rPr>
        <w:t xml:space="preserve">id will be evaluated </w:t>
      </w:r>
      <w:proofErr w:type="gramStart"/>
      <w:r w:rsidR="0000785D" w:rsidRPr="00191C9D">
        <w:rPr>
          <w:rFonts w:asciiTheme="minorHAnsi" w:hAnsiTheme="minorHAnsi" w:cstheme="minorHAnsi"/>
          <w:b w:val="0"/>
          <w:sz w:val="18"/>
          <w:szCs w:val="18"/>
          <w:u w:val="single"/>
        </w:rPr>
        <w:t xml:space="preserve">on the </w:t>
      </w:r>
      <w:r w:rsidR="0000785D" w:rsidRPr="00206D30">
        <w:rPr>
          <w:rFonts w:asciiTheme="minorHAnsi" w:hAnsiTheme="minorHAnsi" w:cstheme="minorHAnsi"/>
          <w:b w:val="0"/>
          <w:sz w:val="18"/>
          <w:szCs w:val="18"/>
          <w:u w:val="single"/>
        </w:rPr>
        <w:t>basis of</w:t>
      </w:r>
      <w:proofErr w:type="gramEnd"/>
      <w:r w:rsidR="0000785D" w:rsidRPr="00206D30">
        <w:rPr>
          <w:rFonts w:asciiTheme="minorHAnsi" w:hAnsiTheme="minorHAnsi" w:cstheme="minorHAnsi"/>
          <w:b w:val="0"/>
          <w:sz w:val="18"/>
          <w:szCs w:val="18"/>
          <w:u w:val="single"/>
        </w:rPr>
        <w:t xml:space="preserve"> the overall low meeting specifications</w:t>
      </w:r>
      <w:r w:rsidR="0000785D">
        <w:rPr>
          <w:rFonts w:asciiTheme="minorHAnsi" w:hAnsiTheme="minorHAnsi" w:cstheme="minorHAnsi"/>
          <w:b w:val="0"/>
          <w:sz w:val="18"/>
          <w:szCs w:val="18"/>
          <w:u w:val="single"/>
        </w:rPr>
        <w:t>, or whatever is in the best interest of the State</w:t>
      </w:r>
      <w:r w:rsidR="0000785D" w:rsidRPr="00206D30">
        <w:rPr>
          <w:rFonts w:asciiTheme="minorHAnsi" w:hAnsiTheme="minorHAnsi" w:cstheme="minorHAnsi"/>
          <w:b w:val="0"/>
          <w:sz w:val="18"/>
          <w:szCs w:val="18"/>
          <w:u w:val="single"/>
        </w:rPr>
        <w:t>.</w:t>
      </w:r>
    </w:p>
    <w:p w14:paraId="2AED572D" w14:textId="77777777" w:rsidR="00B669F7" w:rsidRPr="00191C9D" w:rsidRDefault="00B669F7" w:rsidP="004C4C87">
      <w:pPr>
        <w:pStyle w:val="Title"/>
        <w:jc w:val="both"/>
        <w:rPr>
          <w:rFonts w:asciiTheme="minorHAnsi" w:hAnsiTheme="minorHAnsi" w:cstheme="minorHAnsi"/>
          <w:b w:val="0"/>
          <w:sz w:val="18"/>
          <w:szCs w:val="18"/>
          <w:u w:val="single"/>
        </w:rPr>
      </w:pPr>
    </w:p>
    <w:p w14:paraId="6E3616A3" w14:textId="77777777" w:rsidR="007E7301" w:rsidRPr="00191C9D" w:rsidRDefault="00B669F7"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3.  </w:t>
      </w:r>
      <w:r w:rsidRPr="00191C9D">
        <w:rPr>
          <w:rFonts w:asciiTheme="minorHAnsi" w:hAnsiTheme="minorHAnsi" w:cstheme="minorHAnsi"/>
          <w:sz w:val="18"/>
          <w:szCs w:val="18"/>
          <w:u w:val="single"/>
        </w:rPr>
        <w:t xml:space="preserve">Discussions with Bidders.  </w:t>
      </w:r>
      <w:r w:rsidRPr="00191C9D">
        <w:rPr>
          <w:rFonts w:asciiTheme="minorHAnsi" w:hAnsiTheme="minorHAnsi" w:cstheme="minorHAnsi"/>
          <w:b w:val="0"/>
          <w:sz w:val="18"/>
          <w:szCs w:val="18"/>
          <w:u w:val="single"/>
        </w:rPr>
        <w:t xml:space="preserve">Discussions may be conducted with bidders after receipt of the initial bid.  These discussions may </w:t>
      </w:r>
      <w:r w:rsidR="00250281" w:rsidRPr="00191C9D">
        <w:rPr>
          <w:rFonts w:asciiTheme="minorHAnsi" w:hAnsiTheme="minorHAnsi" w:cstheme="minorHAnsi"/>
          <w:b w:val="0"/>
          <w:sz w:val="18"/>
          <w:szCs w:val="18"/>
          <w:u w:val="single"/>
        </w:rPr>
        <w:t>include discussions on price</w:t>
      </w:r>
      <w:r w:rsidR="00B819E7" w:rsidRPr="00191C9D">
        <w:rPr>
          <w:rFonts w:asciiTheme="minorHAnsi" w:hAnsiTheme="minorHAnsi" w:cstheme="minorHAnsi"/>
          <w:b w:val="0"/>
          <w:sz w:val="18"/>
          <w:szCs w:val="18"/>
          <w:u w:val="single"/>
        </w:rPr>
        <w:t xml:space="preserve">.  If discussions are </w:t>
      </w:r>
      <w:proofErr w:type="gramStart"/>
      <w:r w:rsidR="00B819E7" w:rsidRPr="00191C9D">
        <w:rPr>
          <w:rFonts w:asciiTheme="minorHAnsi" w:hAnsiTheme="minorHAnsi" w:cstheme="minorHAnsi"/>
          <w:b w:val="0"/>
          <w:sz w:val="18"/>
          <w:szCs w:val="18"/>
          <w:u w:val="single"/>
        </w:rPr>
        <w:t>conducted</w:t>
      </w:r>
      <w:proofErr w:type="gramEnd"/>
      <w:r w:rsidR="00B819E7" w:rsidRPr="00191C9D">
        <w:rPr>
          <w:rFonts w:asciiTheme="minorHAnsi" w:hAnsiTheme="minorHAnsi" w:cstheme="minorHAnsi"/>
          <w:b w:val="0"/>
          <w:sz w:val="18"/>
          <w:szCs w:val="18"/>
          <w:u w:val="single"/>
        </w:rPr>
        <w:t xml:space="preserve"> they will involve all responsive bidders </w:t>
      </w:r>
      <w:r w:rsidR="007E7301" w:rsidRPr="00191C9D">
        <w:rPr>
          <w:rFonts w:asciiTheme="minorHAnsi" w:hAnsiTheme="minorHAnsi" w:cstheme="minorHAnsi"/>
          <w:b w:val="0"/>
          <w:sz w:val="18"/>
          <w:szCs w:val="18"/>
          <w:u w:val="single"/>
        </w:rPr>
        <w:t>and will be conducted in writing</w:t>
      </w:r>
      <w:r w:rsidR="00B819E7" w:rsidRPr="00191C9D">
        <w:rPr>
          <w:rFonts w:asciiTheme="minorHAnsi" w:hAnsiTheme="minorHAnsi" w:cstheme="minorHAnsi"/>
          <w:b w:val="0"/>
          <w:sz w:val="18"/>
          <w:szCs w:val="18"/>
          <w:u w:val="single"/>
        </w:rPr>
        <w:t xml:space="preserve">.  Equivalent information will be provided to </w:t>
      </w:r>
      <w:r w:rsidR="00250281" w:rsidRPr="00191C9D">
        <w:rPr>
          <w:rFonts w:asciiTheme="minorHAnsi" w:hAnsiTheme="minorHAnsi" w:cstheme="minorHAnsi"/>
          <w:b w:val="0"/>
          <w:sz w:val="18"/>
          <w:szCs w:val="18"/>
          <w:u w:val="single"/>
        </w:rPr>
        <w:t xml:space="preserve">all </w:t>
      </w:r>
      <w:r w:rsidR="00B819E7" w:rsidRPr="00191C9D">
        <w:rPr>
          <w:rFonts w:asciiTheme="minorHAnsi" w:hAnsiTheme="minorHAnsi" w:cstheme="minorHAnsi"/>
          <w:b w:val="0"/>
          <w:sz w:val="18"/>
          <w:szCs w:val="18"/>
          <w:u w:val="single"/>
        </w:rPr>
        <w:t xml:space="preserve">bidders with </w:t>
      </w:r>
      <w:r w:rsidR="00250281" w:rsidRPr="00191C9D">
        <w:rPr>
          <w:rFonts w:asciiTheme="minorHAnsi" w:hAnsiTheme="minorHAnsi" w:cstheme="minorHAnsi"/>
          <w:b w:val="0"/>
          <w:sz w:val="18"/>
          <w:szCs w:val="18"/>
          <w:u w:val="single"/>
        </w:rPr>
        <w:t xml:space="preserve">whom </w:t>
      </w:r>
      <w:r w:rsidR="00B819E7" w:rsidRPr="00191C9D">
        <w:rPr>
          <w:rFonts w:asciiTheme="minorHAnsi" w:hAnsiTheme="minorHAnsi" w:cstheme="minorHAnsi"/>
          <w:b w:val="0"/>
          <w:sz w:val="18"/>
          <w:szCs w:val="18"/>
          <w:u w:val="single"/>
        </w:rPr>
        <w:t xml:space="preserve">discussions are conducted.  As a result of these discussions bidders may be asked to </w:t>
      </w:r>
      <w:r w:rsidR="007E7301" w:rsidRPr="00191C9D">
        <w:rPr>
          <w:rFonts w:asciiTheme="minorHAnsi" w:hAnsiTheme="minorHAnsi" w:cstheme="minorHAnsi"/>
          <w:b w:val="0"/>
          <w:sz w:val="18"/>
          <w:szCs w:val="18"/>
          <w:u w:val="single"/>
        </w:rPr>
        <w:t xml:space="preserve">submit revised bids.  Bidders </w:t>
      </w:r>
      <w:r w:rsidR="000A2CDA" w:rsidRPr="00191C9D">
        <w:rPr>
          <w:rFonts w:asciiTheme="minorHAnsi" w:hAnsiTheme="minorHAnsi" w:cstheme="minorHAnsi"/>
          <w:b w:val="0"/>
          <w:sz w:val="18"/>
          <w:szCs w:val="18"/>
          <w:u w:val="single"/>
        </w:rPr>
        <w:t xml:space="preserve">may </w:t>
      </w:r>
      <w:r w:rsidR="007E7301" w:rsidRPr="00191C9D">
        <w:rPr>
          <w:rFonts w:asciiTheme="minorHAnsi" w:hAnsiTheme="minorHAnsi" w:cstheme="minorHAnsi"/>
          <w:b w:val="0"/>
          <w:sz w:val="18"/>
          <w:szCs w:val="18"/>
          <w:u w:val="single"/>
        </w:rPr>
        <w:t>respond to this request by submitting their initial bid unchanged</w:t>
      </w:r>
      <w:r w:rsidR="00BD2768" w:rsidRPr="00191C9D">
        <w:rPr>
          <w:rFonts w:asciiTheme="minorHAnsi" w:hAnsiTheme="minorHAnsi" w:cstheme="minorHAnsi"/>
          <w:b w:val="0"/>
          <w:sz w:val="18"/>
          <w:szCs w:val="18"/>
          <w:u w:val="single"/>
        </w:rPr>
        <w:t xml:space="preserve">, however prices cannot be increased, they must remain the same or lower. </w:t>
      </w:r>
    </w:p>
    <w:p w14:paraId="2C0F5B62" w14:textId="77777777" w:rsidR="007E7301" w:rsidRPr="00191C9D" w:rsidRDefault="007E7301" w:rsidP="004C4C87">
      <w:pPr>
        <w:pStyle w:val="Title"/>
        <w:jc w:val="both"/>
        <w:rPr>
          <w:rFonts w:asciiTheme="minorHAnsi" w:hAnsiTheme="minorHAnsi" w:cstheme="minorHAnsi"/>
          <w:b w:val="0"/>
          <w:sz w:val="18"/>
          <w:szCs w:val="18"/>
          <w:u w:val="single"/>
        </w:rPr>
      </w:pPr>
    </w:p>
    <w:p w14:paraId="6431954B" w14:textId="77777777" w:rsidR="00057231" w:rsidRPr="00191C9D" w:rsidRDefault="007E7301"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4.  </w:t>
      </w:r>
      <w:r w:rsidRPr="00191C9D">
        <w:rPr>
          <w:rFonts w:asciiTheme="minorHAnsi" w:hAnsiTheme="minorHAnsi" w:cstheme="minorHAnsi"/>
          <w:sz w:val="18"/>
          <w:szCs w:val="18"/>
          <w:u w:val="single"/>
        </w:rPr>
        <w:t xml:space="preserve">Bid Opening.  </w:t>
      </w:r>
      <w:r w:rsidRPr="00191C9D">
        <w:rPr>
          <w:rFonts w:asciiTheme="minorHAnsi" w:hAnsiTheme="minorHAnsi" w:cstheme="minorHAnsi"/>
          <w:b w:val="0"/>
          <w:sz w:val="18"/>
          <w:szCs w:val="18"/>
          <w:u w:val="single"/>
        </w:rPr>
        <w:t xml:space="preserve">Initial </w:t>
      </w:r>
      <w:r w:rsidR="00250281" w:rsidRPr="00191C9D">
        <w:rPr>
          <w:rFonts w:asciiTheme="minorHAnsi" w:hAnsiTheme="minorHAnsi" w:cstheme="minorHAnsi"/>
          <w:b w:val="0"/>
          <w:sz w:val="18"/>
          <w:szCs w:val="18"/>
          <w:u w:val="single"/>
        </w:rPr>
        <w:t xml:space="preserve">Bids will be opened </w:t>
      </w:r>
      <w:r w:rsidR="0027526F" w:rsidRPr="00191C9D">
        <w:rPr>
          <w:rFonts w:asciiTheme="minorHAnsi" w:hAnsiTheme="minorHAnsi" w:cstheme="minorHAnsi"/>
          <w:b w:val="0"/>
          <w:sz w:val="18"/>
          <w:szCs w:val="18"/>
          <w:u w:val="single"/>
        </w:rPr>
        <w:t>on or after</w:t>
      </w:r>
      <w:r w:rsidR="00250281" w:rsidRPr="00191C9D">
        <w:rPr>
          <w:rFonts w:asciiTheme="minorHAnsi" w:hAnsiTheme="minorHAnsi" w:cstheme="minorHAnsi"/>
          <w:b w:val="0"/>
          <w:sz w:val="18"/>
          <w:szCs w:val="18"/>
          <w:u w:val="single"/>
        </w:rPr>
        <w:t xml:space="preserve"> the Due Date</w:t>
      </w:r>
      <w:r w:rsidR="0027526F" w:rsidRPr="00191C9D">
        <w:rPr>
          <w:rFonts w:asciiTheme="minorHAnsi" w:hAnsiTheme="minorHAnsi" w:cstheme="minorHAnsi"/>
          <w:b w:val="0"/>
          <w:sz w:val="18"/>
          <w:szCs w:val="18"/>
          <w:u w:val="single"/>
        </w:rPr>
        <w:t xml:space="preserve"> and Time</w:t>
      </w:r>
      <w:r w:rsidR="00250281" w:rsidRPr="00191C9D">
        <w:rPr>
          <w:rFonts w:asciiTheme="minorHAnsi" w:hAnsiTheme="minorHAnsi" w:cstheme="minorHAnsi"/>
          <w:b w:val="0"/>
          <w:sz w:val="18"/>
          <w:szCs w:val="18"/>
          <w:u w:val="single"/>
        </w:rPr>
        <w:t xml:space="preserve">.  The bid opening will not be </w:t>
      </w:r>
      <w:proofErr w:type="gramStart"/>
      <w:r w:rsidR="00250281" w:rsidRPr="00191C9D">
        <w:rPr>
          <w:rFonts w:asciiTheme="minorHAnsi" w:hAnsiTheme="minorHAnsi" w:cstheme="minorHAnsi"/>
          <w:b w:val="0"/>
          <w:sz w:val="18"/>
          <w:szCs w:val="18"/>
          <w:u w:val="single"/>
        </w:rPr>
        <w:t>public</w:t>
      </w:r>
      <w:r w:rsidR="005B3222" w:rsidRPr="00191C9D">
        <w:rPr>
          <w:rFonts w:asciiTheme="minorHAnsi" w:hAnsiTheme="minorHAnsi" w:cstheme="minorHAnsi"/>
          <w:b w:val="0"/>
          <w:sz w:val="18"/>
          <w:szCs w:val="18"/>
          <w:u w:val="single"/>
        </w:rPr>
        <w:t>,</w:t>
      </w:r>
      <w:r w:rsidRPr="00191C9D">
        <w:rPr>
          <w:rFonts w:asciiTheme="minorHAnsi" w:hAnsiTheme="minorHAnsi" w:cstheme="minorHAnsi"/>
          <w:b w:val="0"/>
          <w:sz w:val="18"/>
          <w:szCs w:val="18"/>
          <w:u w:val="single"/>
        </w:rPr>
        <w:t xml:space="preserve"> and</w:t>
      </w:r>
      <w:proofErr w:type="gramEnd"/>
      <w:r w:rsidRPr="00191C9D">
        <w:rPr>
          <w:rFonts w:asciiTheme="minorHAnsi" w:hAnsiTheme="minorHAnsi" w:cstheme="minorHAnsi"/>
          <w:b w:val="0"/>
          <w:sz w:val="18"/>
          <w:szCs w:val="18"/>
          <w:u w:val="single"/>
        </w:rPr>
        <w:t xml:space="preserve"> will be conducted by an employee of the purchasing agency in the presence of one (1) or more other employees of the purchasing agency.  If discussions are conducted with bidders, and bidders submit revised bids, the </w:t>
      </w:r>
      <w:r w:rsidR="000A2CDA" w:rsidRPr="00191C9D">
        <w:rPr>
          <w:rFonts w:asciiTheme="minorHAnsi" w:hAnsiTheme="minorHAnsi" w:cstheme="minorHAnsi"/>
          <w:b w:val="0"/>
          <w:sz w:val="18"/>
          <w:szCs w:val="18"/>
          <w:u w:val="single"/>
        </w:rPr>
        <w:t xml:space="preserve">procedure </w:t>
      </w:r>
      <w:r w:rsidR="00250281" w:rsidRPr="00191C9D">
        <w:rPr>
          <w:rFonts w:asciiTheme="minorHAnsi" w:hAnsiTheme="minorHAnsi" w:cstheme="minorHAnsi"/>
          <w:b w:val="0"/>
          <w:sz w:val="18"/>
          <w:szCs w:val="18"/>
          <w:u w:val="single"/>
        </w:rPr>
        <w:t xml:space="preserve">for </w:t>
      </w:r>
      <w:r w:rsidR="000A2CDA" w:rsidRPr="00191C9D">
        <w:rPr>
          <w:rFonts w:asciiTheme="minorHAnsi" w:hAnsiTheme="minorHAnsi" w:cstheme="minorHAnsi"/>
          <w:b w:val="0"/>
          <w:sz w:val="18"/>
          <w:szCs w:val="18"/>
          <w:u w:val="single"/>
        </w:rPr>
        <w:t xml:space="preserve">opening </w:t>
      </w:r>
      <w:r w:rsidR="00250281" w:rsidRPr="00191C9D">
        <w:rPr>
          <w:rFonts w:asciiTheme="minorHAnsi" w:hAnsiTheme="minorHAnsi" w:cstheme="minorHAnsi"/>
          <w:b w:val="0"/>
          <w:sz w:val="18"/>
          <w:szCs w:val="18"/>
          <w:u w:val="single"/>
        </w:rPr>
        <w:t xml:space="preserve">of </w:t>
      </w:r>
      <w:r w:rsidR="000A2CDA" w:rsidRPr="00191C9D">
        <w:rPr>
          <w:rFonts w:asciiTheme="minorHAnsi" w:hAnsiTheme="minorHAnsi" w:cstheme="minorHAnsi"/>
          <w:b w:val="0"/>
          <w:sz w:val="18"/>
          <w:szCs w:val="18"/>
          <w:u w:val="single"/>
        </w:rPr>
        <w:t>these revised bids will be similar.</w:t>
      </w:r>
    </w:p>
    <w:p w14:paraId="5D393E27" w14:textId="77777777" w:rsidR="00057231" w:rsidRPr="00191C9D" w:rsidRDefault="00057231" w:rsidP="004C4C87">
      <w:pPr>
        <w:pStyle w:val="Title"/>
        <w:jc w:val="both"/>
        <w:rPr>
          <w:rFonts w:asciiTheme="minorHAnsi" w:hAnsiTheme="minorHAnsi" w:cstheme="minorHAnsi"/>
          <w:b w:val="0"/>
          <w:sz w:val="18"/>
          <w:szCs w:val="18"/>
          <w:u w:val="single"/>
        </w:rPr>
      </w:pPr>
    </w:p>
    <w:p w14:paraId="78124B2F" w14:textId="77777777" w:rsidR="004C4C87" w:rsidRDefault="00057231"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5.  </w:t>
      </w:r>
      <w:r w:rsidRPr="00191C9D">
        <w:rPr>
          <w:rFonts w:asciiTheme="minorHAnsi" w:hAnsiTheme="minorHAnsi" w:cstheme="minorHAnsi"/>
          <w:sz w:val="18"/>
          <w:szCs w:val="18"/>
          <w:u w:val="single"/>
        </w:rPr>
        <w:t xml:space="preserve">Bid Register.  </w:t>
      </w:r>
      <w:r w:rsidRPr="00191C9D">
        <w:rPr>
          <w:rFonts w:asciiTheme="minorHAnsi" w:hAnsiTheme="minorHAnsi" w:cstheme="minorHAnsi"/>
          <w:b w:val="0"/>
          <w:sz w:val="18"/>
          <w:szCs w:val="18"/>
          <w:u w:val="single"/>
        </w:rPr>
        <w:t xml:space="preserve">A bid register will be prepared containing relevant bid </w:t>
      </w:r>
      <w:r w:rsidR="00323C55" w:rsidRPr="00191C9D">
        <w:rPr>
          <w:rFonts w:asciiTheme="minorHAnsi" w:hAnsiTheme="minorHAnsi" w:cstheme="minorHAnsi"/>
          <w:b w:val="0"/>
          <w:sz w:val="18"/>
          <w:szCs w:val="18"/>
          <w:u w:val="single"/>
        </w:rPr>
        <w:t xml:space="preserve">information, </w:t>
      </w:r>
      <w:r w:rsidRPr="00191C9D">
        <w:rPr>
          <w:rFonts w:asciiTheme="minorHAnsi" w:hAnsiTheme="minorHAnsi" w:cstheme="minorHAnsi"/>
          <w:b w:val="0"/>
          <w:sz w:val="18"/>
          <w:szCs w:val="18"/>
          <w:u w:val="single"/>
        </w:rPr>
        <w:t>and will be made public no less than 7 days before the successful bidder is notified of award of contract, pursuant to Section 9 of IC 5-22-7.3</w:t>
      </w:r>
      <w:r w:rsidR="00250281" w:rsidRPr="00191C9D">
        <w:rPr>
          <w:rFonts w:asciiTheme="minorHAnsi" w:hAnsiTheme="minorHAnsi" w:cstheme="minorHAnsi"/>
          <w:b w:val="0"/>
          <w:sz w:val="18"/>
          <w:szCs w:val="18"/>
          <w:u w:val="single"/>
        </w:rPr>
        <w:t xml:space="preserve"> </w:t>
      </w:r>
      <w:r w:rsidR="00510A04" w:rsidRPr="00191C9D">
        <w:rPr>
          <w:rFonts w:asciiTheme="minorHAnsi" w:hAnsiTheme="minorHAnsi" w:cstheme="minorHAnsi"/>
          <w:b w:val="0"/>
          <w:sz w:val="18"/>
          <w:szCs w:val="18"/>
          <w:u w:val="single"/>
        </w:rPr>
        <w:t xml:space="preserve"> </w:t>
      </w:r>
    </w:p>
    <w:p w14:paraId="70DB554A" w14:textId="77777777" w:rsidR="00DD5F08" w:rsidRPr="00A00DB4" w:rsidRDefault="00344AB9" w:rsidP="00E06FCC">
      <w:pPr>
        <w:pStyle w:val="Title"/>
        <w:rPr>
          <w:rFonts w:asciiTheme="minorHAnsi" w:hAnsiTheme="minorHAnsi" w:cstheme="minorHAnsi"/>
          <w:sz w:val="14"/>
          <w:szCs w:val="14"/>
        </w:rPr>
      </w:pPr>
      <w:r w:rsidRPr="00A00DB4">
        <w:rPr>
          <w:rFonts w:asciiTheme="minorHAnsi" w:hAnsiTheme="minorHAnsi" w:cstheme="minorHAnsi"/>
          <w:sz w:val="16"/>
        </w:rPr>
        <w:br w:type="page"/>
      </w:r>
      <w:r w:rsidR="00DD5F08" w:rsidRPr="00191C9D">
        <w:rPr>
          <w:rFonts w:asciiTheme="minorHAnsi" w:hAnsiTheme="minorHAnsi" w:cstheme="minorHAnsi"/>
        </w:rPr>
        <w:lastRenderedPageBreak/>
        <w:t>TERMS AND CONDITIONS</w:t>
      </w:r>
    </w:p>
    <w:p w14:paraId="2963E49B" w14:textId="77777777" w:rsidR="00DD5F08" w:rsidRPr="00A00DB4" w:rsidRDefault="00DD5F08" w:rsidP="00DD5F08">
      <w:pPr>
        <w:pStyle w:val="Title"/>
        <w:rPr>
          <w:rFonts w:asciiTheme="minorHAnsi" w:hAnsiTheme="minorHAnsi" w:cstheme="minorHAnsi"/>
          <w:b w:val="0"/>
          <w:sz w:val="14"/>
          <w:szCs w:val="14"/>
          <w:u w:val="single"/>
        </w:rPr>
      </w:pPr>
    </w:p>
    <w:p w14:paraId="7845D75C" w14:textId="77777777" w:rsidR="00DD5F08"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 </w:t>
      </w:r>
      <w:r w:rsidRPr="00A00DB4">
        <w:rPr>
          <w:rFonts w:asciiTheme="minorHAnsi" w:hAnsiTheme="minorHAnsi" w:cstheme="minorHAnsi"/>
          <w:b/>
          <w:sz w:val="14"/>
          <w:szCs w:val="14"/>
        </w:rPr>
        <w:t>ACKNOWLEDGMENT:</w:t>
      </w:r>
      <w:r w:rsidRPr="00A00DB4">
        <w:rPr>
          <w:rFonts w:asciiTheme="minorHAnsi" w:hAnsiTheme="minorHAnsi" w:cstheme="minorHAnsi"/>
          <w:sz w:val="14"/>
          <w:szCs w:val="14"/>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2A63E872" w14:textId="77777777" w:rsidR="00462658" w:rsidRDefault="00462658" w:rsidP="00DD5F08">
      <w:pPr>
        <w:rPr>
          <w:rFonts w:asciiTheme="minorHAnsi" w:hAnsiTheme="minorHAnsi" w:cstheme="minorHAnsi"/>
          <w:sz w:val="14"/>
          <w:szCs w:val="14"/>
        </w:rPr>
      </w:pPr>
    </w:p>
    <w:p w14:paraId="55D9395A" w14:textId="77777777" w:rsidR="00462658" w:rsidRPr="00462658" w:rsidRDefault="00462658" w:rsidP="00462658">
      <w:pPr>
        <w:pStyle w:val="ListParagraph"/>
        <w:rPr>
          <w:rFonts w:asciiTheme="minorHAnsi" w:hAnsiTheme="minorHAnsi" w:cstheme="minorHAnsi"/>
          <w:sz w:val="14"/>
          <w:szCs w:val="18"/>
        </w:rPr>
      </w:pPr>
      <w:r w:rsidRPr="00462658">
        <w:rPr>
          <w:rFonts w:asciiTheme="minorHAnsi" w:hAnsiTheme="minorHAnsi" w:cstheme="minorHAnsi"/>
          <w:sz w:val="14"/>
          <w:szCs w:val="18"/>
        </w:rPr>
        <w:t>1 (a) – A sample contract that the State expects to execute with the successful Respondent(s) has been provided in this solicitation. (</w:t>
      </w:r>
      <w:r w:rsidRPr="00462658">
        <w:rPr>
          <w:rFonts w:asciiTheme="minorHAnsi" w:hAnsiTheme="minorHAnsi" w:cstheme="minorHAnsi"/>
          <w:b/>
          <w:sz w:val="14"/>
          <w:szCs w:val="18"/>
        </w:rPr>
        <w:t>See Sample Contract in bid documents</w:t>
      </w:r>
      <w:r w:rsidRPr="00462658">
        <w:rPr>
          <w:rFonts w:asciiTheme="minorHAnsi" w:hAnsiTheme="minorHAnsi" w:cstheme="minorHAnsi"/>
          <w:sz w:val="14"/>
          <w:szCs w:val="18"/>
        </w:rPr>
        <w:t xml:space="preserve">). This contract contains both mandatory and non-mandatory clauses.  It is the State’s expectation that the final contract will be substantially </w:t>
      </w:r>
      <w:proofErr w:type="gramStart"/>
      <w:r w:rsidRPr="00462658">
        <w:rPr>
          <w:rFonts w:asciiTheme="minorHAnsi" w:hAnsiTheme="minorHAnsi" w:cstheme="minorHAnsi"/>
          <w:sz w:val="14"/>
          <w:szCs w:val="18"/>
        </w:rPr>
        <w:t>similar to</w:t>
      </w:r>
      <w:proofErr w:type="gramEnd"/>
      <w:r w:rsidRPr="00462658">
        <w:rPr>
          <w:rFonts w:asciiTheme="minorHAnsi" w:hAnsiTheme="minorHAnsi" w:cstheme="minorHAnsi"/>
          <w:sz w:val="14"/>
          <w:szCs w:val="18"/>
        </w:rPr>
        <w:t xml:space="preserve"> the sample contract provided.  In the yellow text box immediately following this section, please indicate acceptance of these mandatory contract terms.  Also, please review the rest of the contract and indicate your acceptance of the non-mandatory contract clauses in the yellow text box as well.  If a non-mandatory clause is not acceptable as worded, suggest specific alternative wording to address issues raised by the specific clause.  If you require additional contract </w:t>
      </w:r>
      <w:proofErr w:type="gramStart"/>
      <w:r w:rsidRPr="00462658">
        <w:rPr>
          <w:rFonts w:asciiTheme="minorHAnsi" w:hAnsiTheme="minorHAnsi" w:cstheme="minorHAnsi"/>
          <w:sz w:val="14"/>
          <w:szCs w:val="18"/>
        </w:rPr>
        <w:t>terms</w:t>
      </w:r>
      <w:proofErr w:type="gramEnd"/>
      <w:r w:rsidRPr="00462658">
        <w:rPr>
          <w:rFonts w:asciiTheme="minorHAnsi" w:hAnsiTheme="minorHAnsi" w:cstheme="minorHAnsi"/>
          <w:sz w:val="14"/>
          <w:szCs w:val="18"/>
        </w:rPr>
        <w:t xml:space="preserve"> please include them in this section.  To reiterate, it’s the State’s strong desire to not deviate from the contract provided in the attachment and, as such, the State reserves the right to reject </w:t>
      </w:r>
      <w:proofErr w:type="gramStart"/>
      <w:r w:rsidRPr="00462658">
        <w:rPr>
          <w:rFonts w:asciiTheme="minorHAnsi" w:hAnsiTheme="minorHAnsi" w:cstheme="minorHAnsi"/>
          <w:sz w:val="14"/>
          <w:szCs w:val="18"/>
        </w:rPr>
        <w:t>any and all</w:t>
      </w:r>
      <w:proofErr w:type="gramEnd"/>
      <w:r w:rsidRPr="00462658">
        <w:rPr>
          <w:rFonts w:asciiTheme="minorHAnsi" w:hAnsiTheme="minorHAnsi" w:cstheme="minorHAnsi"/>
          <w:sz w:val="14"/>
          <w:szCs w:val="18"/>
        </w:rPr>
        <w:t xml:space="preserve"> of these requested changes.</w:t>
      </w:r>
    </w:p>
    <w:p w14:paraId="097A06AB" w14:textId="77777777" w:rsidR="00462658" w:rsidRPr="00462658" w:rsidRDefault="00462658" w:rsidP="00462658">
      <w:pPr>
        <w:pStyle w:val="ListParagraph"/>
        <w:rPr>
          <w:rFonts w:asciiTheme="minorHAnsi" w:hAnsiTheme="minorHAnsi" w:cstheme="minorHAnsi"/>
          <w:sz w:val="14"/>
          <w:szCs w:val="18"/>
        </w:rPr>
      </w:pPr>
    </w:p>
    <w:p w14:paraId="295E80D9" w14:textId="77777777" w:rsidR="00462658" w:rsidRPr="00462658" w:rsidRDefault="00462658" w:rsidP="00462658">
      <w:pPr>
        <w:widowControl/>
        <w:ind w:left="720"/>
        <w:rPr>
          <w:rFonts w:asciiTheme="minorHAnsi" w:hAnsiTheme="minorHAnsi" w:cstheme="minorHAnsi"/>
          <w:sz w:val="14"/>
          <w:szCs w:val="18"/>
        </w:rPr>
      </w:pPr>
      <w:r w:rsidRPr="00462658">
        <w:rPr>
          <w:rFonts w:asciiTheme="minorHAnsi" w:hAnsiTheme="minorHAnsi" w:cstheme="minorHAnsi"/>
          <w:sz w:val="14"/>
          <w:szCs w:val="18"/>
        </w:rPr>
        <w:t xml:space="preserve">The mandatory master contract terms are as follows: </w:t>
      </w:r>
    </w:p>
    <w:p w14:paraId="2981DD8C" w14:textId="77777777" w:rsidR="00462658" w:rsidRPr="00462658" w:rsidRDefault="00462658" w:rsidP="0046265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 xml:space="preserve">Duties of Contractor, Rate of Pay, and Term of Contract </w:t>
      </w:r>
    </w:p>
    <w:p w14:paraId="761D2018" w14:textId="77777777" w:rsidR="00462658" w:rsidRPr="00462658" w:rsidRDefault="00462658" w:rsidP="0046265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Authority to Bind Contractor</w:t>
      </w:r>
    </w:p>
    <w:p w14:paraId="5665298F" w14:textId="77777777" w:rsidR="00462658" w:rsidRPr="00462658" w:rsidRDefault="00462658" w:rsidP="0046265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Compliance with Laws</w:t>
      </w:r>
    </w:p>
    <w:p w14:paraId="01F84212" w14:textId="77777777" w:rsidR="00462658" w:rsidRPr="00462658" w:rsidRDefault="00462658" w:rsidP="0046265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Drug-Free Workplace Provision and Certification</w:t>
      </w:r>
    </w:p>
    <w:p w14:paraId="2C0B6E54" w14:textId="77777777" w:rsidR="00462658" w:rsidRPr="00462658" w:rsidRDefault="00462658" w:rsidP="0046265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Employment Eligibility</w:t>
      </w:r>
    </w:p>
    <w:p w14:paraId="4D94526D" w14:textId="77777777" w:rsidR="00462658" w:rsidRPr="00462658" w:rsidRDefault="00462658" w:rsidP="0046265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Funding Cancellation</w:t>
      </w:r>
    </w:p>
    <w:p w14:paraId="4E2AFC22" w14:textId="77777777" w:rsidR="00462658" w:rsidRPr="00462658" w:rsidRDefault="00462658" w:rsidP="0046265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Governing Laws</w:t>
      </w:r>
    </w:p>
    <w:p w14:paraId="62178AB4" w14:textId="77777777" w:rsidR="00462658" w:rsidRPr="00462658" w:rsidRDefault="00462658" w:rsidP="0046265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Indemnification</w:t>
      </w:r>
    </w:p>
    <w:p w14:paraId="3C30F9E0" w14:textId="77777777" w:rsidR="00462658" w:rsidRPr="00462658" w:rsidRDefault="00462658" w:rsidP="00462658">
      <w:pPr>
        <w:pStyle w:val="ListParagraph"/>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Information Technology (</w:t>
      </w:r>
      <w:r w:rsidRPr="00462658">
        <w:rPr>
          <w:rFonts w:asciiTheme="minorHAnsi" w:hAnsiTheme="minorHAnsi" w:cstheme="minorHAnsi"/>
          <w:i/>
          <w:sz w:val="14"/>
          <w:szCs w:val="18"/>
        </w:rPr>
        <w:t>Only mandatory when contract is for IT products or services)</w:t>
      </w:r>
    </w:p>
    <w:p w14:paraId="3DEEE216" w14:textId="77777777" w:rsidR="00462658" w:rsidRPr="00462658" w:rsidRDefault="00462658" w:rsidP="0046265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Non-Discrimination Clause</w:t>
      </w:r>
    </w:p>
    <w:p w14:paraId="10644C6C" w14:textId="77777777" w:rsidR="00462658" w:rsidRPr="00462658" w:rsidRDefault="00462658" w:rsidP="0046265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Ownership of Documents and Materials</w:t>
      </w:r>
    </w:p>
    <w:p w14:paraId="72D48A52" w14:textId="77777777" w:rsidR="00462658" w:rsidRPr="00462658" w:rsidRDefault="00462658" w:rsidP="0046265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Payments</w:t>
      </w:r>
    </w:p>
    <w:p w14:paraId="5ECB69BE" w14:textId="77777777" w:rsidR="00462658" w:rsidRPr="00462658" w:rsidRDefault="00462658" w:rsidP="0046265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Penalties/Interest/Attorney’s Fees</w:t>
      </w:r>
    </w:p>
    <w:p w14:paraId="08EA83E5" w14:textId="77777777" w:rsidR="00DC2208" w:rsidRDefault="00462658" w:rsidP="00DC2208">
      <w:pPr>
        <w:widowControl/>
        <w:numPr>
          <w:ilvl w:val="0"/>
          <w:numId w:val="35"/>
        </w:numPr>
        <w:tabs>
          <w:tab w:val="clear" w:pos="2880"/>
          <w:tab w:val="num" w:pos="1080"/>
        </w:tabs>
        <w:ind w:left="1080"/>
        <w:rPr>
          <w:rFonts w:asciiTheme="minorHAnsi" w:hAnsiTheme="minorHAnsi" w:cstheme="minorHAnsi"/>
          <w:sz w:val="14"/>
          <w:szCs w:val="18"/>
        </w:rPr>
      </w:pPr>
      <w:r w:rsidRPr="00462658">
        <w:rPr>
          <w:rFonts w:asciiTheme="minorHAnsi" w:hAnsiTheme="minorHAnsi" w:cstheme="minorHAnsi"/>
          <w:sz w:val="14"/>
          <w:szCs w:val="18"/>
        </w:rPr>
        <w:t>Termination for Convenience</w:t>
      </w:r>
    </w:p>
    <w:p w14:paraId="0EE2EC35" w14:textId="2D469C64" w:rsidR="00DC2208" w:rsidRPr="00DC2208" w:rsidRDefault="00462658" w:rsidP="00DC2208">
      <w:pPr>
        <w:widowControl/>
        <w:numPr>
          <w:ilvl w:val="0"/>
          <w:numId w:val="35"/>
        </w:numPr>
        <w:tabs>
          <w:tab w:val="clear" w:pos="2880"/>
          <w:tab w:val="num" w:pos="1080"/>
        </w:tabs>
        <w:ind w:left="1080"/>
        <w:rPr>
          <w:rFonts w:asciiTheme="minorHAnsi" w:hAnsiTheme="minorHAnsi" w:cstheme="minorHAnsi"/>
          <w:sz w:val="14"/>
          <w:szCs w:val="18"/>
        </w:rPr>
      </w:pPr>
      <w:r w:rsidRPr="00DC2208">
        <w:rPr>
          <w:rFonts w:asciiTheme="minorHAnsi" w:hAnsiTheme="minorHAnsi" w:cstheme="minorHAnsi"/>
          <w:sz w:val="14"/>
          <w:szCs w:val="18"/>
        </w:rPr>
        <w:t>Non-Collusion and Acceptance</w:t>
      </w:r>
    </w:p>
    <w:p w14:paraId="4FA9A91F" w14:textId="77777777" w:rsidR="00DC2208" w:rsidRDefault="00DC2208" w:rsidP="00DD5F08">
      <w:pPr>
        <w:tabs>
          <w:tab w:val="left" w:pos="-1440"/>
        </w:tabs>
        <w:rPr>
          <w:rFonts w:asciiTheme="minorHAnsi" w:hAnsiTheme="minorHAnsi" w:cstheme="minorHAnsi"/>
          <w:sz w:val="14"/>
          <w:szCs w:val="18"/>
        </w:rPr>
      </w:pPr>
    </w:p>
    <w:p w14:paraId="680DBE32" w14:textId="328C691F"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2. </w:t>
      </w:r>
      <w:r w:rsidRPr="00A00DB4">
        <w:rPr>
          <w:rFonts w:asciiTheme="minorHAnsi" w:hAnsiTheme="minorHAnsi" w:cstheme="minorHAnsi"/>
          <w:b/>
          <w:sz w:val="14"/>
          <w:szCs w:val="14"/>
        </w:rPr>
        <w:t>PRICING</w:t>
      </w:r>
      <w:r w:rsidRPr="00A00DB4">
        <w:rPr>
          <w:rFonts w:asciiTheme="minorHAnsi" w:hAnsiTheme="minorHAnsi" w:cstheme="minorHAnsi"/>
          <w:sz w:val="14"/>
          <w:szCs w:val="14"/>
        </w:rPr>
        <w:t>: Unit price must be entered and extended, and the total price of the solicitation must be shown.  If there is an error between the unit price and total price, the unit price shall prevail</w:t>
      </w:r>
      <w:r w:rsidRPr="00A00DB4">
        <w:rPr>
          <w:rFonts w:asciiTheme="minorHAnsi" w:hAnsiTheme="minorHAnsi" w:cstheme="minorHAnsi"/>
          <w:b/>
          <w:sz w:val="14"/>
          <w:szCs w:val="14"/>
        </w:rPr>
        <w:t xml:space="preserve">.  </w:t>
      </w:r>
      <w:r w:rsidRPr="00A00DB4">
        <w:rPr>
          <w:rFonts w:asciiTheme="minorHAnsi" w:hAnsiTheme="minorHAnsi" w:cstheme="minorHAnsi"/>
          <w:sz w:val="14"/>
          <w:szCs w:val="14"/>
        </w:rPr>
        <w:t xml:space="preserve">Awarded Prices: Prices listed for each item are firm and cannot be changed.  </w:t>
      </w:r>
      <w:proofErr w:type="gramStart"/>
      <w:r w:rsidRPr="00A00DB4">
        <w:rPr>
          <w:rFonts w:asciiTheme="minorHAnsi" w:hAnsiTheme="minorHAnsi" w:cstheme="minorHAnsi"/>
          <w:sz w:val="14"/>
          <w:szCs w:val="14"/>
        </w:rPr>
        <w:t>Any  revision</w:t>
      </w:r>
      <w:proofErr w:type="gramEnd"/>
      <w:r w:rsidRPr="00A00DB4">
        <w:rPr>
          <w:rFonts w:asciiTheme="minorHAnsi" w:hAnsiTheme="minorHAnsi" w:cstheme="minorHAnsi"/>
          <w:sz w:val="14"/>
          <w:szCs w:val="14"/>
        </w:rPr>
        <w:t xml:space="preserve"> in price may be rejected at the discretion of the IN Dept. of Administration and may result in cancellation of the Purchase Order without recourse on the part of the awarded Contractor.</w:t>
      </w:r>
      <w:r w:rsidR="00C72DD9" w:rsidRPr="00A00DB4">
        <w:rPr>
          <w:rFonts w:asciiTheme="minorHAnsi" w:hAnsiTheme="minorHAnsi" w:cstheme="minorHAnsi"/>
          <w:sz w:val="14"/>
          <w:szCs w:val="14"/>
        </w:rPr>
        <w:t xml:space="preserve"> (If discussions are held with bidders, the Awarded Price will be the price contained in the final revised bid submitted by the winning bidder(s))</w:t>
      </w:r>
    </w:p>
    <w:p w14:paraId="72467753" w14:textId="77777777" w:rsidR="00DD5F08" w:rsidRPr="00A00DB4" w:rsidRDefault="00DD5F08" w:rsidP="00DD5F08">
      <w:pPr>
        <w:rPr>
          <w:rFonts w:asciiTheme="minorHAnsi" w:hAnsiTheme="minorHAnsi" w:cstheme="minorHAnsi"/>
          <w:strike/>
          <w:sz w:val="14"/>
          <w:szCs w:val="14"/>
        </w:rPr>
      </w:pPr>
    </w:p>
    <w:p w14:paraId="145CB253"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3. </w:t>
      </w:r>
      <w:r w:rsidRPr="00A00DB4">
        <w:rPr>
          <w:rFonts w:asciiTheme="minorHAnsi" w:hAnsiTheme="minorHAnsi" w:cstheme="minorHAnsi"/>
          <w:b/>
          <w:sz w:val="14"/>
          <w:szCs w:val="14"/>
        </w:rPr>
        <w:t>TERMINATION FOR CONVENIENCE:</w:t>
      </w:r>
      <w:r w:rsidRPr="00A00DB4">
        <w:rPr>
          <w:rFonts w:asciiTheme="minorHAnsi" w:hAnsiTheme="minorHAnsi" w:cstheme="minorHAnsi"/>
          <w:sz w:val="14"/>
          <w:szCs w:val="14"/>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4331E7B4" w14:textId="77777777" w:rsidR="00DD5F08" w:rsidRPr="00A00DB4" w:rsidRDefault="00DD5F08" w:rsidP="00DD5F08">
      <w:pPr>
        <w:spacing w:line="244" w:lineRule="auto"/>
        <w:rPr>
          <w:rFonts w:asciiTheme="minorHAnsi" w:hAnsiTheme="minorHAnsi" w:cstheme="minorHAnsi"/>
          <w:sz w:val="14"/>
          <w:szCs w:val="14"/>
        </w:rPr>
      </w:pPr>
    </w:p>
    <w:p w14:paraId="6C92BE27"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4. </w:t>
      </w:r>
      <w:r w:rsidRPr="00A00DB4">
        <w:rPr>
          <w:rFonts w:asciiTheme="minorHAnsi" w:hAnsiTheme="minorHAnsi" w:cstheme="minorHAnsi"/>
          <w:b/>
          <w:sz w:val="14"/>
          <w:szCs w:val="14"/>
        </w:rPr>
        <w:t>FUNDING CANCELLATION:</w:t>
      </w:r>
      <w:r w:rsidRPr="00A00DB4">
        <w:rPr>
          <w:rFonts w:asciiTheme="minorHAnsi" w:hAnsiTheme="minorHAnsi" w:cstheme="minorHAnsi"/>
          <w:sz w:val="14"/>
          <w:szCs w:val="14"/>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5495CF3C" w14:textId="77777777" w:rsidR="00DD5F08" w:rsidRPr="00A00DB4" w:rsidRDefault="00DD5F08" w:rsidP="00DD5F08">
      <w:pPr>
        <w:spacing w:line="244" w:lineRule="auto"/>
        <w:rPr>
          <w:rFonts w:asciiTheme="minorHAnsi" w:hAnsiTheme="minorHAnsi" w:cstheme="minorHAnsi"/>
          <w:sz w:val="14"/>
          <w:szCs w:val="14"/>
        </w:rPr>
      </w:pPr>
    </w:p>
    <w:p w14:paraId="123C0E63" w14:textId="77777777" w:rsidR="00DD5F08" w:rsidRPr="00A00DB4" w:rsidRDefault="00DD5F08" w:rsidP="00DD5F08">
      <w:pPr>
        <w:spacing w:line="244" w:lineRule="auto"/>
        <w:rPr>
          <w:rFonts w:asciiTheme="minorHAnsi" w:hAnsiTheme="minorHAnsi" w:cstheme="minorHAnsi"/>
          <w:b/>
          <w:sz w:val="14"/>
          <w:szCs w:val="14"/>
        </w:rPr>
      </w:pPr>
      <w:r w:rsidRPr="00A00DB4">
        <w:rPr>
          <w:rFonts w:asciiTheme="minorHAnsi" w:hAnsiTheme="minorHAnsi" w:cstheme="minorHAnsi"/>
          <w:sz w:val="14"/>
          <w:szCs w:val="14"/>
        </w:rPr>
        <w:t xml:space="preserve">5. </w:t>
      </w:r>
      <w:r w:rsidRPr="00A00DB4">
        <w:rPr>
          <w:rFonts w:asciiTheme="minorHAnsi" w:hAnsiTheme="minorHAnsi" w:cstheme="minorHAnsi"/>
          <w:b/>
          <w:sz w:val="14"/>
          <w:szCs w:val="14"/>
        </w:rPr>
        <w:t xml:space="preserve">INSURANCE: </w:t>
      </w:r>
      <w:r w:rsidRPr="00A00DB4">
        <w:rPr>
          <w:rFonts w:asciiTheme="minorHAnsi" w:hAnsiTheme="minorHAnsi" w:cstheme="minorHAnsi"/>
          <w:sz w:val="14"/>
          <w:szCs w:val="14"/>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w:t>
      </w:r>
      <w:r w:rsidR="00BA3B76" w:rsidRPr="00A00DB4">
        <w:rPr>
          <w:rFonts w:asciiTheme="minorHAnsi" w:hAnsiTheme="minorHAnsi" w:cstheme="minorHAnsi"/>
          <w:sz w:val="14"/>
          <w:szCs w:val="14"/>
        </w:rPr>
        <w:t xml:space="preserve"> showing coverage acceptable to the State.</w:t>
      </w:r>
    </w:p>
    <w:p w14:paraId="25009A6C" w14:textId="77777777" w:rsidR="00DD5F08" w:rsidRPr="00A00DB4" w:rsidRDefault="00DD5F08" w:rsidP="00DD5F08">
      <w:pPr>
        <w:rPr>
          <w:rFonts w:asciiTheme="minorHAnsi" w:hAnsiTheme="minorHAnsi" w:cstheme="minorHAnsi"/>
          <w:sz w:val="14"/>
          <w:szCs w:val="14"/>
        </w:rPr>
      </w:pPr>
    </w:p>
    <w:p w14:paraId="2330EC64" w14:textId="77777777" w:rsidR="00DD5F08" w:rsidRPr="00A00DB4" w:rsidRDefault="00DD5F08" w:rsidP="00DD5F08">
      <w:pPr>
        <w:tabs>
          <w:tab w:val="left" w:pos="-1440"/>
        </w:tabs>
        <w:rPr>
          <w:rFonts w:asciiTheme="minorHAnsi" w:hAnsiTheme="minorHAnsi" w:cstheme="minorHAnsi"/>
          <w:sz w:val="14"/>
          <w:szCs w:val="14"/>
          <w:u w:val="single"/>
        </w:rPr>
      </w:pPr>
      <w:r w:rsidRPr="00A00DB4">
        <w:rPr>
          <w:rFonts w:asciiTheme="minorHAnsi" w:hAnsiTheme="minorHAnsi" w:cstheme="minorHAnsi"/>
          <w:sz w:val="14"/>
          <w:szCs w:val="14"/>
        </w:rPr>
        <w:t>6.</w:t>
      </w:r>
      <w:r w:rsidRPr="00A00DB4">
        <w:rPr>
          <w:rFonts w:asciiTheme="minorHAnsi" w:hAnsiTheme="minorHAnsi" w:cstheme="minorHAnsi"/>
          <w:b/>
          <w:sz w:val="14"/>
          <w:szCs w:val="14"/>
        </w:rPr>
        <w:t xml:space="preserve"> DELIVERY:</w:t>
      </w:r>
      <w:r w:rsidRPr="00A00DB4">
        <w:rPr>
          <w:rFonts w:asciiTheme="minorHAnsi" w:hAnsiTheme="minorHAnsi" w:cstheme="minorHAnsi"/>
          <w:sz w:val="14"/>
          <w:szCs w:val="14"/>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26E972ED" w14:textId="77777777" w:rsidR="00DD5F08" w:rsidRPr="00A00DB4" w:rsidRDefault="00DD5F08" w:rsidP="00DD5F08">
      <w:pPr>
        <w:rPr>
          <w:rFonts w:asciiTheme="minorHAnsi" w:hAnsiTheme="minorHAnsi" w:cstheme="minorHAnsi"/>
          <w:sz w:val="14"/>
          <w:szCs w:val="14"/>
        </w:rPr>
      </w:pPr>
    </w:p>
    <w:p w14:paraId="64EAA33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7. </w:t>
      </w:r>
      <w:r w:rsidRPr="00A00DB4">
        <w:rPr>
          <w:rFonts w:asciiTheme="minorHAnsi" w:hAnsiTheme="minorHAnsi" w:cstheme="minorHAnsi"/>
          <w:b/>
          <w:sz w:val="14"/>
          <w:szCs w:val="14"/>
        </w:rPr>
        <w:t>QUANTITY:</w:t>
      </w:r>
      <w:r w:rsidRPr="00A00DB4">
        <w:rPr>
          <w:rFonts w:asciiTheme="minorHAnsi" w:hAnsiTheme="minorHAnsi" w:cstheme="minorHAnsi"/>
          <w:sz w:val="14"/>
          <w:szCs w:val="14"/>
        </w:rPr>
        <w:t xml:space="preserve"> Goods shipped in excess of quantity designated in the Purchase Order may be returned at the Contractor’s expense.</w:t>
      </w:r>
    </w:p>
    <w:p w14:paraId="1884933B" w14:textId="77777777" w:rsidR="00DD5F08" w:rsidRPr="00A00DB4" w:rsidRDefault="00DD5F08" w:rsidP="00DD5F08">
      <w:pPr>
        <w:rPr>
          <w:rFonts w:asciiTheme="minorHAnsi" w:hAnsiTheme="minorHAnsi" w:cstheme="minorHAnsi"/>
          <w:sz w:val="14"/>
          <w:szCs w:val="14"/>
        </w:rPr>
      </w:pPr>
    </w:p>
    <w:p w14:paraId="311109E3"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8. </w:t>
      </w:r>
      <w:r w:rsidRPr="00A00DB4">
        <w:rPr>
          <w:rFonts w:asciiTheme="minorHAnsi" w:hAnsiTheme="minorHAnsi" w:cstheme="minorHAnsi"/>
          <w:b/>
          <w:sz w:val="14"/>
          <w:szCs w:val="14"/>
        </w:rPr>
        <w:t>COMPLIANCE WITH SPECIFICATIONS:</w:t>
      </w:r>
      <w:r w:rsidRPr="00A00DB4">
        <w:rPr>
          <w:rFonts w:asciiTheme="minorHAnsi" w:hAnsiTheme="minorHAnsi" w:cstheme="minorHAnsi"/>
          <w:sz w:val="14"/>
          <w:szCs w:val="14"/>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75B51FEE" w14:textId="77777777" w:rsidR="00DD5F08" w:rsidRPr="00A00DB4" w:rsidRDefault="00DD5F08" w:rsidP="00DD5F08">
      <w:pPr>
        <w:tabs>
          <w:tab w:val="left" w:pos="-1440"/>
        </w:tabs>
        <w:rPr>
          <w:rFonts w:asciiTheme="minorHAnsi" w:hAnsiTheme="minorHAnsi" w:cstheme="minorHAnsi"/>
          <w:sz w:val="14"/>
          <w:szCs w:val="14"/>
        </w:rPr>
      </w:pPr>
    </w:p>
    <w:p w14:paraId="4096DED4"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9. </w:t>
      </w:r>
      <w:r w:rsidRPr="00A00DB4">
        <w:rPr>
          <w:rFonts w:asciiTheme="minorHAnsi" w:hAnsiTheme="minorHAnsi" w:cstheme="minorHAnsi"/>
          <w:b/>
          <w:sz w:val="14"/>
          <w:szCs w:val="14"/>
        </w:rPr>
        <w:t>WARRANTY</w:t>
      </w:r>
      <w:r w:rsidRPr="00A00DB4">
        <w:rPr>
          <w:rFonts w:asciiTheme="minorHAnsi" w:hAnsiTheme="minorHAnsi" w:cstheme="minorHAnsi"/>
          <w:sz w:val="14"/>
          <w:szCs w:val="14"/>
        </w:rPr>
        <w:t>: The Contractor will furnish all parts and maintenance at no charge for a period of at least 90 days or the manufacturer</w:t>
      </w:r>
      <w:r w:rsidR="00BA3B76" w:rsidRPr="00A00DB4">
        <w:rPr>
          <w:rFonts w:asciiTheme="minorHAnsi" w:hAnsiTheme="minorHAnsi" w:cstheme="minorHAnsi"/>
          <w:sz w:val="14"/>
          <w:szCs w:val="14"/>
        </w:rPr>
        <w:t>’</w:t>
      </w:r>
      <w:r w:rsidRPr="00A00DB4">
        <w:rPr>
          <w:rFonts w:asciiTheme="minorHAnsi" w:hAnsiTheme="minorHAnsi" w:cstheme="minorHAnsi"/>
          <w:sz w:val="14"/>
          <w:szCs w:val="14"/>
        </w:rPr>
        <w:t>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76EF3E1C" w14:textId="77777777" w:rsidR="00DD5F08" w:rsidRPr="00A00DB4" w:rsidRDefault="00DD5F08" w:rsidP="00DD5F08">
      <w:pPr>
        <w:tabs>
          <w:tab w:val="left" w:pos="-1440"/>
        </w:tabs>
        <w:rPr>
          <w:rFonts w:asciiTheme="minorHAnsi" w:hAnsiTheme="minorHAnsi" w:cstheme="minorHAnsi"/>
          <w:sz w:val="14"/>
          <w:szCs w:val="14"/>
        </w:rPr>
      </w:pPr>
    </w:p>
    <w:p w14:paraId="532EA2DE"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10. </w:t>
      </w:r>
      <w:r w:rsidRPr="00A00DB4">
        <w:rPr>
          <w:rFonts w:asciiTheme="minorHAnsi" w:hAnsiTheme="minorHAnsi" w:cstheme="minorHAnsi"/>
          <w:b/>
          <w:sz w:val="14"/>
          <w:szCs w:val="14"/>
        </w:rPr>
        <w:t>INTELLECTUAL PROPERTY DEFENSE</w:t>
      </w:r>
      <w:r w:rsidRPr="00A00DB4">
        <w:rPr>
          <w:rFonts w:asciiTheme="minorHAnsi" w:hAnsiTheme="minorHAnsi" w:cstheme="minorHAnsi"/>
          <w:sz w:val="14"/>
          <w:szCs w:val="14"/>
        </w:rPr>
        <w:t>:  The Contractor shall, at its own expense, defend, indemnify and hold harmless the State with respect to any claims that the goods and/or services furnished under this Agreement violates any third party intellectual property rights including, but not limited to, patents, copyrights, trademarks and trade secrets</w:t>
      </w:r>
    </w:p>
    <w:p w14:paraId="3F2B11AA" w14:textId="77777777" w:rsidR="00DD5F08" w:rsidRPr="00A00DB4" w:rsidRDefault="00DD5F08" w:rsidP="00DD5F08">
      <w:pPr>
        <w:rPr>
          <w:rFonts w:asciiTheme="minorHAnsi" w:hAnsiTheme="minorHAnsi" w:cstheme="minorHAnsi"/>
          <w:sz w:val="14"/>
          <w:szCs w:val="14"/>
        </w:rPr>
      </w:pPr>
    </w:p>
    <w:p w14:paraId="725179A0"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11. </w:t>
      </w:r>
      <w:r w:rsidRPr="00A00DB4">
        <w:rPr>
          <w:rFonts w:asciiTheme="minorHAnsi" w:hAnsiTheme="minorHAnsi" w:cstheme="minorHAnsi"/>
          <w:b/>
          <w:sz w:val="14"/>
          <w:szCs w:val="14"/>
        </w:rPr>
        <w:t>PAYMENTS:</w:t>
      </w:r>
      <w:r w:rsidRPr="00A00DB4">
        <w:rPr>
          <w:rFonts w:asciiTheme="minorHAnsi" w:hAnsiTheme="minorHAnsi" w:cstheme="minorHAnsi"/>
          <w:sz w:val="14"/>
          <w:szCs w:val="14"/>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3AB3EB48" w14:textId="77777777" w:rsidR="00DD5F08" w:rsidRPr="00A00DB4" w:rsidRDefault="00DD5F08" w:rsidP="00DD5F08">
      <w:pPr>
        <w:rPr>
          <w:rFonts w:asciiTheme="minorHAnsi" w:hAnsiTheme="minorHAnsi" w:cstheme="minorHAnsi"/>
          <w:sz w:val="14"/>
          <w:szCs w:val="14"/>
        </w:rPr>
      </w:pPr>
    </w:p>
    <w:p w14:paraId="23560240" w14:textId="77777777" w:rsidR="00DD5F08" w:rsidRPr="00A00DB4" w:rsidRDefault="00DD5F08" w:rsidP="00DD5F08">
      <w:pPr>
        <w:pStyle w:val="BodyText"/>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12. </w:t>
      </w:r>
      <w:r w:rsidRPr="00A00DB4">
        <w:rPr>
          <w:rFonts w:asciiTheme="minorHAnsi" w:hAnsiTheme="minorHAnsi" w:cstheme="minorHAnsi"/>
          <w:b/>
          <w:sz w:val="14"/>
          <w:szCs w:val="14"/>
        </w:rPr>
        <w:t>COMPLIANCE WITH LAWS:</w:t>
      </w:r>
      <w:r w:rsidRPr="00A00DB4">
        <w:rPr>
          <w:rFonts w:asciiTheme="minorHAnsi" w:hAnsiTheme="minorHAnsi" w:cstheme="minorHAnsi"/>
          <w:sz w:val="14"/>
          <w:szCs w:val="14"/>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35A1039A" w14:textId="77777777" w:rsidR="00DD5F08" w:rsidRPr="00A00DB4" w:rsidRDefault="00DD5F08" w:rsidP="00DD5F08">
      <w:pPr>
        <w:rPr>
          <w:rFonts w:asciiTheme="minorHAnsi" w:hAnsiTheme="minorHAnsi" w:cstheme="minorHAnsi"/>
          <w:sz w:val="14"/>
          <w:szCs w:val="14"/>
        </w:rPr>
      </w:pPr>
    </w:p>
    <w:p w14:paraId="7D14072E" w14:textId="7E2CA30F"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13. </w:t>
      </w:r>
      <w:r w:rsidRPr="00A00DB4">
        <w:rPr>
          <w:rFonts w:asciiTheme="minorHAnsi" w:hAnsiTheme="minorHAnsi" w:cstheme="minorHAnsi"/>
          <w:b/>
          <w:sz w:val="14"/>
          <w:szCs w:val="14"/>
        </w:rPr>
        <w:t>COMPLIANCE WITH TELEPHONE SOLICITATIONS ACT:</w:t>
      </w:r>
      <w:r w:rsidRPr="00A00DB4">
        <w:rPr>
          <w:rFonts w:asciiTheme="minorHAnsi" w:hAnsiTheme="minorHAnsi" w:cstheme="minorHAnsi"/>
          <w:sz w:val="14"/>
          <w:szCs w:val="14"/>
        </w:rPr>
        <w:t xml:space="preserve">  As required by IC 5-22-3-7, the Contractor and any principals </w:t>
      </w:r>
      <w:r w:rsidR="000A7B52" w:rsidRPr="00A00DB4">
        <w:rPr>
          <w:rFonts w:asciiTheme="minorHAnsi" w:hAnsiTheme="minorHAnsi" w:cstheme="minorHAnsi"/>
          <w:sz w:val="14"/>
          <w:szCs w:val="14"/>
        </w:rPr>
        <w:t>of</w:t>
      </w:r>
      <w:r w:rsidRPr="00A00DB4">
        <w:rPr>
          <w:rFonts w:asciiTheme="minorHAnsi" w:hAnsiTheme="minorHAnsi" w:cstheme="minorHAnsi"/>
          <w:sz w:val="14"/>
          <w:szCs w:val="14"/>
        </w:rPr>
        <w:t xml:space="preserve"> the Contractor certify that (A) the Contractor, except for de minimis and nonsystematic violations, has not violated the terms of (</w:t>
      </w:r>
      <w:proofErr w:type="spellStart"/>
      <w:r w:rsidRPr="00A00DB4">
        <w:rPr>
          <w:rFonts w:asciiTheme="minorHAnsi" w:hAnsiTheme="minorHAnsi" w:cstheme="minorHAnsi"/>
          <w:sz w:val="14"/>
          <w:szCs w:val="14"/>
        </w:rPr>
        <w:t>i</w:t>
      </w:r>
      <w:proofErr w:type="spellEnd"/>
      <w:r w:rsidRPr="00A00DB4">
        <w:rPr>
          <w:rFonts w:asciiTheme="minorHAnsi" w:hAnsiTheme="minorHAnsi" w:cstheme="minorHAnsi"/>
          <w:sz w:val="14"/>
          <w:szCs w:val="14"/>
        </w:rPr>
        <w:t>)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0464608F" w14:textId="77777777" w:rsidR="00DD5F08" w:rsidRPr="00A00DB4" w:rsidRDefault="00DD5F08" w:rsidP="00DD5F08">
      <w:pPr>
        <w:rPr>
          <w:rFonts w:asciiTheme="minorHAnsi" w:hAnsiTheme="minorHAnsi" w:cstheme="minorHAnsi"/>
          <w:sz w:val="14"/>
          <w:szCs w:val="14"/>
        </w:rPr>
      </w:pPr>
    </w:p>
    <w:p w14:paraId="19D8F05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lastRenderedPageBreak/>
        <w:t xml:space="preserve">14. </w:t>
      </w:r>
      <w:r w:rsidRPr="00A00DB4">
        <w:rPr>
          <w:rFonts w:asciiTheme="minorHAnsi" w:hAnsiTheme="minorHAnsi" w:cstheme="minorHAnsi"/>
          <w:b/>
          <w:sz w:val="14"/>
          <w:szCs w:val="14"/>
        </w:rPr>
        <w:t>NONDISCRIMINATION</w:t>
      </w:r>
      <w:r w:rsidRPr="00A00DB4">
        <w:rPr>
          <w:rFonts w:asciiTheme="minorHAnsi" w:hAnsiTheme="minorHAnsi" w:cstheme="minorHAnsi"/>
          <w:sz w:val="14"/>
          <w:szCs w:val="14"/>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328921C2" w14:textId="77777777" w:rsidR="00DD5F08" w:rsidRPr="00A00DB4" w:rsidRDefault="00DD5F08" w:rsidP="00DD5F08">
      <w:pPr>
        <w:rPr>
          <w:rFonts w:asciiTheme="minorHAnsi" w:hAnsiTheme="minorHAnsi" w:cstheme="minorHAnsi"/>
          <w:sz w:val="14"/>
          <w:szCs w:val="14"/>
        </w:rPr>
      </w:pPr>
    </w:p>
    <w:p w14:paraId="51E0D562"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15. </w:t>
      </w:r>
      <w:r w:rsidRPr="00A00DB4">
        <w:rPr>
          <w:rFonts w:asciiTheme="minorHAnsi" w:hAnsiTheme="minorHAnsi" w:cstheme="minorHAnsi"/>
          <w:b/>
          <w:sz w:val="14"/>
          <w:szCs w:val="14"/>
        </w:rPr>
        <w:t>DRUG-FREE WORKPLACE CERTIFICATION:</w:t>
      </w:r>
      <w:r w:rsidRPr="00A00DB4">
        <w:rPr>
          <w:rFonts w:asciiTheme="minorHAnsi" w:hAnsiTheme="minorHAnsi" w:cstheme="minorHAnsi"/>
          <w:sz w:val="14"/>
          <w:szCs w:val="14"/>
        </w:rPr>
        <w:t xml:space="preserve"> As required by Executive Order No. 90-5, the Contractor hereby covenants and agrees to make a good faith effort to provide and maintain a drug-free workplace.  The Contractor will give written </w:t>
      </w:r>
      <w:r w:rsidR="00881D39" w:rsidRPr="00A00DB4">
        <w:rPr>
          <w:rFonts w:asciiTheme="minorHAnsi" w:hAnsiTheme="minorHAnsi" w:cstheme="minorHAnsi"/>
          <w:sz w:val="14"/>
          <w:szCs w:val="14"/>
        </w:rPr>
        <w:t>notice</w:t>
      </w:r>
      <w:r w:rsidRPr="00A00DB4">
        <w:rPr>
          <w:rFonts w:asciiTheme="minorHAnsi" w:hAnsiTheme="minorHAnsi" w:cstheme="minorHAnsi"/>
          <w:sz w:val="14"/>
          <w:szCs w:val="14"/>
        </w:rPr>
        <w:t xml:space="preserve"> to the State within ten (10) days after receiving actual notice that the Contractor or an employee of the </w:t>
      </w:r>
      <w:proofErr w:type="gramStart"/>
      <w:r w:rsidRPr="00A00DB4">
        <w:rPr>
          <w:rFonts w:asciiTheme="minorHAnsi" w:hAnsiTheme="minorHAnsi" w:cstheme="minorHAnsi"/>
          <w:sz w:val="14"/>
          <w:szCs w:val="14"/>
        </w:rPr>
        <w:t xml:space="preserve">Contractor </w:t>
      </w:r>
      <w:r w:rsidR="00BA3B76" w:rsidRPr="00A00DB4">
        <w:rPr>
          <w:rFonts w:asciiTheme="minorHAnsi" w:hAnsiTheme="minorHAnsi" w:cstheme="minorHAnsi"/>
          <w:sz w:val="14"/>
          <w:szCs w:val="14"/>
        </w:rPr>
        <w:t xml:space="preserve"> in</w:t>
      </w:r>
      <w:proofErr w:type="gramEnd"/>
      <w:r w:rsidR="00BA3B76" w:rsidRPr="00A00DB4">
        <w:rPr>
          <w:rFonts w:asciiTheme="minorHAnsi" w:hAnsiTheme="minorHAnsi" w:cstheme="minorHAnsi"/>
          <w:sz w:val="14"/>
          <w:szCs w:val="14"/>
        </w:rPr>
        <w:t xml:space="preserve"> </w:t>
      </w:r>
      <w:smartTag w:uri="urn:schemas-microsoft-com:office:smarttags" w:element="place">
        <w:smartTag w:uri="urn:schemas-microsoft-com:office:smarttags" w:element="State">
          <w:r w:rsidR="00BA3B76" w:rsidRPr="00A00DB4">
            <w:rPr>
              <w:rFonts w:asciiTheme="minorHAnsi" w:hAnsiTheme="minorHAnsi" w:cstheme="minorHAnsi"/>
              <w:sz w:val="14"/>
              <w:szCs w:val="14"/>
            </w:rPr>
            <w:t>Indiana</w:t>
          </w:r>
        </w:smartTag>
      </w:smartTag>
      <w:r w:rsidR="00BA3B76" w:rsidRPr="00A00DB4">
        <w:rPr>
          <w:rFonts w:asciiTheme="minorHAnsi" w:hAnsiTheme="minorHAnsi" w:cstheme="minorHAnsi"/>
          <w:sz w:val="14"/>
          <w:szCs w:val="14"/>
        </w:rPr>
        <w:t xml:space="preserve"> </w:t>
      </w:r>
      <w:r w:rsidRPr="00A00DB4">
        <w:rPr>
          <w:rFonts w:asciiTheme="minorHAnsi" w:hAnsiTheme="minorHAnsi" w:cstheme="minorHAnsi"/>
          <w:sz w:val="14"/>
          <w:szCs w:val="14"/>
        </w:rPr>
        <w:t xml:space="preserve">has been convicted of a criminal drug violation occurring in the Contractor’s workplace.  </w:t>
      </w:r>
    </w:p>
    <w:p w14:paraId="3966FC80" w14:textId="77777777" w:rsidR="00DD5F08" w:rsidRPr="00A00DB4" w:rsidRDefault="00DD5F08" w:rsidP="00DD5F08">
      <w:pPr>
        <w:rPr>
          <w:rFonts w:asciiTheme="minorHAnsi" w:hAnsiTheme="minorHAnsi" w:cstheme="minorHAnsi"/>
          <w:sz w:val="14"/>
          <w:szCs w:val="14"/>
        </w:rPr>
      </w:pPr>
    </w:p>
    <w:p w14:paraId="3EF1838E" w14:textId="77777777" w:rsidR="00DD5F08" w:rsidRPr="00A00DB4" w:rsidRDefault="00DD5F08" w:rsidP="00DD5F08">
      <w:pPr>
        <w:pStyle w:val="BodyText"/>
        <w:rPr>
          <w:rFonts w:asciiTheme="minorHAnsi" w:hAnsiTheme="minorHAnsi" w:cstheme="minorHAnsi"/>
          <w:sz w:val="14"/>
          <w:szCs w:val="14"/>
        </w:rPr>
      </w:pPr>
      <w:r w:rsidRPr="00A00DB4">
        <w:rPr>
          <w:rFonts w:asciiTheme="minorHAnsi" w:hAnsiTheme="minorHAnsi" w:cstheme="minorHAnsi"/>
          <w:sz w:val="14"/>
          <w:szCs w:val="14"/>
        </w:rPr>
        <w:t>16</w:t>
      </w:r>
      <w:r w:rsidRPr="00A00DB4">
        <w:rPr>
          <w:rFonts w:asciiTheme="minorHAnsi" w:hAnsiTheme="minorHAnsi" w:cstheme="minorHAnsi"/>
          <w:b/>
          <w:sz w:val="14"/>
          <w:szCs w:val="14"/>
        </w:rPr>
        <w:t>. TAXES:</w:t>
      </w:r>
      <w:r w:rsidRPr="00A00DB4">
        <w:rPr>
          <w:rFonts w:asciiTheme="minorHAnsi" w:hAnsiTheme="minorHAnsi" w:cstheme="minorHAnsi"/>
          <w:sz w:val="14"/>
          <w:szCs w:val="14"/>
        </w:rPr>
        <w:t xml:space="preserve">  Prices listed on an invoice submitted by the Contractor for payment is not to include any tax for which the State is exempt. The State will furnish a </w:t>
      </w:r>
      <w:proofErr w:type="gramStart"/>
      <w:r w:rsidRPr="00A00DB4">
        <w:rPr>
          <w:rFonts w:asciiTheme="minorHAnsi" w:hAnsiTheme="minorHAnsi" w:cstheme="minorHAnsi"/>
          <w:sz w:val="14"/>
          <w:szCs w:val="14"/>
        </w:rPr>
        <w:t>tax exempt</w:t>
      </w:r>
      <w:proofErr w:type="gramEnd"/>
      <w:r w:rsidRPr="00A00DB4">
        <w:rPr>
          <w:rFonts w:asciiTheme="minorHAnsi" w:hAnsiTheme="minorHAnsi" w:cstheme="minorHAnsi"/>
          <w:sz w:val="14"/>
          <w:szCs w:val="14"/>
        </w:rPr>
        <w:t xml:space="preserve"> certificate, if requested by the Contractor.  The State will not be responsible for any taxes levied on the Contractor as a result of this Agreement.</w:t>
      </w:r>
    </w:p>
    <w:p w14:paraId="5250BC3F" w14:textId="77777777" w:rsidR="00DD5F08" w:rsidRPr="00A00DB4" w:rsidRDefault="00DD5F08" w:rsidP="00DD5F08">
      <w:pPr>
        <w:rPr>
          <w:rFonts w:asciiTheme="minorHAnsi" w:hAnsiTheme="minorHAnsi" w:cstheme="minorHAnsi"/>
          <w:sz w:val="14"/>
          <w:szCs w:val="14"/>
        </w:rPr>
      </w:pPr>
    </w:p>
    <w:p w14:paraId="7E5298AC"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17. </w:t>
      </w:r>
      <w:r w:rsidRPr="00A00DB4">
        <w:rPr>
          <w:rFonts w:asciiTheme="minorHAnsi" w:hAnsiTheme="minorHAnsi" w:cstheme="minorHAnsi"/>
          <w:b/>
          <w:sz w:val="14"/>
          <w:szCs w:val="14"/>
        </w:rPr>
        <w:t>FORCE MAJEURE:</w:t>
      </w:r>
      <w:r w:rsidRPr="00A00DB4">
        <w:rPr>
          <w:rFonts w:asciiTheme="minorHAnsi" w:hAnsiTheme="minorHAnsi" w:cstheme="minorHAnsi"/>
          <w:sz w:val="14"/>
          <w:szCs w:val="14"/>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A00DB4">
        <w:rPr>
          <w:rFonts w:asciiTheme="minorHAnsi" w:hAnsiTheme="minorHAnsi" w:cstheme="minorHAnsi"/>
          <w:b/>
          <w:sz w:val="14"/>
          <w:szCs w:val="14"/>
        </w:rPr>
        <w:t xml:space="preserve"> </w:t>
      </w:r>
    </w:p>
    <w:p w14:paraId="41B7EBE1" w14:textId="77777777" w:rsidR="00DD5F08" w:rsidRPr="00A00DB4" w:rsidRDefault="00DD5F08" w:rsidP="00DD5F08">
      <w:pPr>
        <w:tabs>
          <w:tab w:val="left" w:pos="-1440"/>
        </w:tabs>
        <w:rPr>
          <w:rFonts w:asciiTheme="minorHAnsi" w:hAnsiTheme="minorHAnsi" w:cstheme="minorHAnsi"/>
          <w:sz w:val="14"/>
          <w:szCs w:val="14"/>
        </w:rPr>
      </w:pPr>
    </w:p>
    <w:p w14:paraId="47E0F812"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18. </w:t>
      </w:r>
      <w:r w:rsidRPr="00A00DB4">
        <w:rPr>
          <w:rFonts w:asciiTheme="minorHAnsi" w:hAnsiTheme="minorHAnsi" w:cstheme="minorHAnsi"/>
          <w:b/>
          <w:sz w:val="14"/>
          <w:szCs w:val="14"/>
        </w:rPr>
        <w:t xml:space="preserve">GOVERNING LAWS: </w:t>
      </w:r>
      <w:r w:rsidRPr="00A00DB4">
        <w:rPr>
          <w:rFonts w:asciiTheme="minorHAnsi" w:hAnsiTheme="minorHAnsi" w:cstheme="minorHAnsi"/>
          <w:sz w:val="14"/>
          <w:szCs w:val="14"/>
        </w:rPr>
        <w:t xml:space="preserve">This Agreement shall be construed in accordance with and governed by the laws of the State of </w:t>
      </w:r>
      <w:smartTag w:uri="urn:schemas-microsoft-com:office:smarttags" w:element="State">
        <w:r w:rsidRPr="00A00DB4">
          <w:rPr>
            <w:rFonts w:asciiTheme="minorHAnsi" w:hAnsiTheme="minorHAnsi" w:cstheme="minorHAnsi"/>
            <w:sz w:val="14"/>
            <w:szCs w:val="14"/>
          </w:rPr>
          <w:t>Indiana</w:t>
        </w:r>
      </w:smartTag>
      <w:r w:rsidRPr="00A00DB4">
        <w:rPr>
          <w:rFonts w:asciiTheme="minorHAnsi" w:hAnsiTheme="minorHAnsi" w:cstheme="minorHAnsi"/>
          <w:sz w:val="14"/>
          <w:szCs w:val="14"/>
        </w:rPr>
        <w:t xml:space="preserve"> and suit, if any, must be brought in the State of </w:t>
      </w:r>
      <w:smartTag w:uri="urn:schemas-microsoft-com:office:smarttags" w:element="place">
        <w:smartTag w:uri="urn:schemas-microsoft-com:office:smarttags" w:element="State">
          <w:r w:rsidRPr="00A00DB4">
            <w:rPr>
              <w:rFonts w:asciiTheme="minorHAnsi" w:hAnsiTheme="minorHAnsi" w:cstheme="minorHAnsi"/>
              <w:sz w:val="14"/>
              <w:szCs w:val="14"/>
            </w:rPr>
            <w:t>Indiana</w:t>
          </w:r>
        </w:smartTag>
      </w:smartTag>
      <w:r w:rsidRPr="00A00DB4">
        <w:rPr>
          <w:rFonts w:asciiTheme="minorHAnsi" w:hAnsiTheme="minorHAnsi" w:cstheme="minorHAnsi"/>
          <w:sz w:val="14"/>
          <w:szCs w:val="14"/>
        </w:rPr>
        <w:t>.</w:t>
      </w:r>
    </w:p>
    <w:p w14:paraId="1C99A282" w14:textId="77777777" w:rsidR="00DD5F08" w:rsidRPr="00A00DB4" w:rsidRDefault="00DD5F08" w:rsidP="00DD5F08">
      <w:pPr>
        <w:tabs>
          <w:tab w:val="left" w:pos="-1440"/>
        </w:tabs>
        <w:rPr>
          <w:rFonts w:asciiTheme="minorHAnsi" w:hAnsiTheme="minorHAnsi" w:cstheme="minorHAnsi"/>
          <w:b/>
          <w:sz w:val="14"/>
          <w:szCs w:val="14"/>
        </w:rPr>
      </w:pPr>
    </w:p>
    <w:p w14:paraId="4CFC1225" w14:textId="77777777" w:rsidR="00DD5F08" w:rsidRPr="00A00DB4" w:rsidRDefault="00DD5F08" w:rsidP="00DD5F08">
      <w:pPr>
        <w:pStyle w:val="NormalWeb"/>
        <w:spacing w:before="0" w:beforeAutospacing="0" w:after="0" w:afterAutospacing="0"/>
        <w:rPr>
          <w:rFonts w:asciiTheme="minorHAnsi" w:hAnsiTheme="minorHAnsi" w:cstheme="minorHAnsi"/>
          <w:sz w:val="14"/>
          <w:szCs w:val="14"/>
        </w:rPr>
      </w:pPr>
      <w:r w:rsidRPr="00A00DB4">
        <w:rPr>
          <w:rStyle w:val="Strong"/>
          <w:rFonts w:asciiTheme="minorHAnsi" w:hAnsiTheme="minorHAnsi" w:cstheme="minorHAnsi"/>
          <w:b w:val="0"/>
          <w:sz w:val="14"/>
          <w:szCs w:val="14"/>
        </w:rPr>
        <w:t xml:space="preserve">19. </w:t>
      </w:r>
      <w:r w:rsidRPr="00A00DB4">
        <w:rPr>
          <w:rStyle w:val="Strong"/>
          <w:rFonts w:asciiTheme="minorHAnsi" w:hAnsiTheme="minorHAnsi" w:cstheme="minorHAnsi"/>
          <w:sz w:val="14"/>
          <w:szCs w:val="14"/>
        </w:rPr>
        <w:t xml:space="preserve">INFORMATION TECHNOLOGY </w:t>
      </w:r>
      <w:smartTag w:uri="urn:schemas-microsoft-com:office:smarttags" w:element="place">
        <w:smartTag w:uri="urn:schemas-microsoft-com:office:smarttags" w:element="City">
          <w:r w:rsidRPr="00A00DB4">
            <w:rPr>
              <w:rStyle w:val="Strong"/>
              <w:rFonts w:asciiTheme="minorHAnsi" w:hAnsiTheme="minorHAnsi" w:cstheme="minorHAnsi"/>
              <w:sz w:val="14"/>
              <w:szCs w:val="14"/>
            </w:rPr>
            <w:t>ENTERPRISE</w:t>
          </w:r>
        </w:smartTag>
      </w:smartTag>
      <w:r w:rsidRPr="00A00DB4">
        <w:rPr>
          <w:rStyle w:val="Strong"/>
          <w:rFonts w:asciiTheme="minorHAnsi" w:hAnsiTheme="minorHAnsi" w:cstheme="minorHAnsi"/>
          <w:sz w:val="14"/>
          <w:szCs w:val="14"/>
        </w:rPr>
        <w:t xml:space="preserve"> ARCHITECTURE REQUIREMENTS: </w:t>
      </w:r>
      <w:r w:rsidRPr="00A00DB4">
        <w:rPr>
          <w:rFonts w:asciiTheme="minorHAnsi" w:hAnsiTheme="minorHAnsi" w:cstheme="minorHAnsi"/>
          <w:sz w:val="14"/>
          <w:szCs w:val="14"/>
        </w:rPr>
        <w:t xml:space="preserve">If Contractor provides any information technology related products or services to the State, Contractor shall comply with all Indiana Office of Technology (IOT) standards, policies, and guidelines, which are online at </w:t>
      </w:r>
      <w:hyperlink r:id="rId11" w:history="1">
        <w:r w:rsidRPr="00A00DB4">
          <w:rPr>
            <w:rStyle w:val="Hyperlink"/>
            <w:rFonts w:asciiTheme="minorHAnsi" w:hAnsiTheme="minorHAnsi" w:cstheme="minorHAnsi"/>
            <w:sz w:val="14"/>
            <w:szCs w:val="14"/>
          </w:rPr>
          <w:t>http://iot.in.gov/architecture/</w:t>
        </w:r>
      </w:hyperlink>
      <w:r w:rsidRPr="00A00DB4">
        <w:rPr>
          <w:rFonts w:asciiTheme="minorHAnsi" w:hAnsiTheme="minorHAnsi" w:cstheme="minorHAnsi"/>
          <w:sz w:val="14"/>
          <w:szCs w:val="14"/>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w:t>
      </w:r>
      <w:r w:rsidR="00BA3B76" w:rsidRPr="00A00DB4">
        <w:rPr>
          <w:rFonts w:asciiTheme="minorHAnsi" w:hAnsiTheme="minorHAnsi" w:cstheme="minorHAnsi"/>
          <w:sz w:val="14"/>
          <w:szCs w:val="14"/>
        </w:rPr>
        <w:t xml:space="preserve"> </w:t>
      </w:r>
      <w:r w:rsidR="00881D39" w:rsidRPr="00A00DB4">
        <w:rPr>
          <w:rFonts w:asciiTheme="minorHAnsi" w:hAnsiTheme="minorHAnsi" w:cstheme="minorHAnsi"/>
          <w:sz w:val="14"/>
          <w:szCs w:val="14"/>
        </w:rPr>
        <w:t>commercially</w:t>
      </w:r>
      <w:r w:rsidRPr="00A00DB4">
        <w:rPr>
          <w:rFonts w:asciiTheme="minorHAnsi" w:hAnsiTheme="minorHAnsi" w:cstheme="minorHAnsi"/>
          <w:sz w:val="14"/>
          <w:szCs w:val="14"/>
        </w:rPr>
        <w:t xml:space="preserve"> reasonable time.</w:t>
      </w:r>
    </w:p>
    <w:p w14:paraId="7D50E2C4" w14:textId="77777777" w:rsidR="00A00DB4" w:rsidRDefault="00A00DB4" w:rsidP="003537AB">
      <w:pPr>
        <w:rPr>
          <w:rFonts w:asciiTheme="minorHAnsi" w:hAnsiTheme="minorHAnsi" w:cstheme="minorHAnsi"/>
          <w:snapToGrid/>
          <w:sz w:val="12"/>
          <w:szCs w:val="12"/>
        </w:rPr>
      </w:pPr>
    </w:p>
    <w:p w14:paraId="2318646D" w14:textId="77777777" w:rsidR="00462658" w:rsidRDefault="00462658" w:rsidP="00191C9D">
      <w:pPr>
        <w:jc w:val="center"/>
        <w:rPr>
          <w:rFonts w:asciiTheme="minorHAnsi" w:hAnsiTheme="minorHAnsi" w:cstheme="minorHAnsi"/>
          <w:b/>
          <w:sz w:val="20"/>
        </w:rPr>
      </w:pPr>
    </w:p>
    <w:p w14:paraId="79D180BC" w14:textId="77777777" w:rsidR="00462658" w:rsidRDefault="00462658" w:rsidP="00191C9D">
      <w:pPr>
        <w:jc w:val="center"/>
        <w:rPr>
          <w:rFonts w:asciiTheme="minorHAnsi" w:hAnsiTheme="minorHAnsi" w:cstheme="minorHAnsi"/>
          <w:b/>
          <w:sz w:val="20"/>
        </w:rPr>
      </w:pPr>
    </w:p>
    <w:p w14:paraId="7544B603" w14:textId="77777777" w:rsidR="00462658" w:rsidRPr="00462658" w:rsidRDefault="00462658" w:rsidP="00462658">
      <w:pPr>
        <w:rPr>
          <w:rFonts w:asciiTheme="minorHAnsi" w:hAnsiTheme="minorHAnsi" w:cstheme="minorHAnsi"/>
          <w:b/>
          <w:sz w:val="20"/>
          <w:szCs w:val="18"/>
        </w:rPr>
      </w:pPr>
      <w:r w:rsidRPr="00462658">
        <w:rPr>
          <w:rFonts w:asciiTheme="minorHAnsi" w:hAnsiTheme="minorHAnsi" w:cstheme="minorHAnsi"/>
          <w:b/>
          <w:sz w:val="20"/>
          <w:szCs w:val="18"/>
        </w:rPr>
        <w:t xml:space="preserve">1 (a) </w:t>
      </w:r>
      <w:r w:rsidRPr="00462658">
        <w:rPr>
          <w:rFonts w:asciiTheme="minorHAnsi" w:hAnsiTheme="minorHAnsi" w:cstheme="minorHAnsi"/>
          <w:sz w:val="20"/>
          <w:szCs w:val="18"/>
        </w:rPr>
        <w:t xml:space="preserve">As referenced in </w:t>
      </w:r>
      <w:r w:rsidRPr="00462658">
        <w:rPr>
          <w:rFonts w:asciiTheme="minorHAnsi" w:hAnsiTheme="minorHAnsi" w:cstheme="minorHAnsi"/>
          <w:b/>
          <w:sz w:val="20"/>
          <w:szCs w:val="18"/>
        </w:rPr>
        <w:t xml:space="preserve">Section 1a </w:t>
      </w:r>
      <w:r w:rsidRPr="00462658">
        <w:rPr>
          <w:rFonts w:asciiTheme="minorHAnsi" w:hAnsiTheme="minorHAnsi" w:cstheme="minorHAnsi"/>
          <w:sz w:val="20"/>
          <w:szCs w:val="18"/>
        </w:rPr>
        <w:t>of the</w:t>
      </w:r>
      <w:r w:rsidRPr="00462658">
        <w:rPr>
          <w:rFonts w:asciiTheme="minorHAnsi" w:hAnsiTheme="minorHAnsi" w:cstheme="minorHAnsi"/>
          <w:b/>
          <w:sz w:val="20"/>
          <w:szCs w:val="18"/>
        </w:rPr>
        <w:t xml:space="preserve"> Terms and Conditions</w:t>
      </w:r>
      <w:r w:rsidRPr="00462658">
        <w:rPr>
          <w:rFonts w:asciiTheme="minorHAnsi" w:hAnsiTheme="minorHAnsi" w:cstheme="minorHAnsi"/>
          <w:sz w:val="20"/>
          <w:szCs w:val="18"/>
        </w:rPr>
        <w:t xml:space="preserve"> (page 4 of 21) and the </w:t>
      </w:r>
      <w:r w:rsidRPr="00462658">
        <w:rPr>
          <w:rFonts w:asciiTheme="minorHAnsi" w:hAnsiTheme="minorHAnsi" w:cstheme="minorHAnsi"/>
          <w:b/>
          <w:sz w:val="20"/>
          <w:szCs w:val="18"/>
        </w:rPr>
        <w:t>Sample Contract</w:t>
      </w:r>
      <w:r w:rsidRPr="00462658">
        <w:rPr>
          <w:rFonts w:asciiTheme="minorHAnsi" w:hAnsiTheme="minorHAnsi" w:cstheme="minorHAnsi"/>
          <w:sz w:val="20"/>
          <w:szCs w:val="18"/>
        </w:rPr>
        <w:t xml:space="preserve"> included within the bid documents, please indicate acceptance of the mandatory contract terms. Also, please review the rest of the contract and indicate your acceptance of the non-mandatory contract clauses.  If a non-mandatory clause is not acceptable as worded, suggest specific alternative wording to address issues raised by the specific clause.  If you require additional contract </w:t>
      </w:r>
      <w:proofErr w:type="gramStart"/>
      <w:r w:rsidRPr="00462658">
        <w:rPr>
          <w:rFonts w:asciiTheme="minorHAnsi" w:hAnsiTheme="minorHAnsi" w:cstheme="minorHAnsi"/>
          <w:sz w:val="20"/>
          <w:szCs w:val="18"/>
        </w:rPr>
        <w:t>terms</w:t>
      </w:r>
      <w:proofErr w:type="gramEnd"/>
      <w:r w:rsidRPr="00462658">
        <w:rPr>
          <w:rFonts w:asciiTheme="minorHAnsi" w:hAnsiTheme="minorHAnsi" w:cstheme="minorHAnsi"/>
          <w:sz w:val="20"/>
          <w:szCs w:val="18"/>
        </w:rPr>
        <w:t xml:space="preserve"> please include them in this section.  To reiterate, it is the State’s strong desire to not deviate from the sample contract provided in the attachment and, as such, the State reserves the right to reject </w:t>
      </w:r>
      <w:proofErr w:type="gramStart"/>
      <w:r w:rsidRPr="00462658">
        <w:rPr>
          <w:rFonts w:asciiTheme="minorHAnsi" w:hAnsiTheme="minorHAnsi" w:cstheme="minorHAnsi"/>
          <w:sz w:val="20"/>
          <w:szCs w:val="18"/>
        </w:rPr>
        <w:t>any and all</w:t>
      </w:r>
      <w:proofErr w:type="gramEnd"/>
      <w:r w:rsidRPr="00462658">
        <w:rPr>
          <w:rFonts w:asciiTheme="minorHAnsi" w:hAnsiTheme="minorHAnsi" w:cstheme="minorHAnsi"/>
          <w:sz w:val="20"/>
          <w:szCs w:val="18"/>
        </w:rPr>
        <w:t xml:space="preserve"> of these requested changes.</w:t>
      </w:r>
      <w:r w:rsidRPr="00462658">
        <w:rPr>
          <w:rFonts w:ascii="Times New Roman" w:hAnsi="Times New Roman"/>
          <w:b/>
          <w:sz w:val="28"/>
          <w:szCs w:val="24"/>
        </w:rPr>
        <w:t xml:space="preserve"> </w:t>
      </w:r>
      <w:r w:rsidRPr="00462658">
        <w:rPr>
          <w:rFonts w:asciiTheme="minorHAnsi" w:hAnsiTheme="minorHAnsi" w:cstheme="minorHAnsi"/>
          <w:b/>
          <w:sz w:val="20"/>
          <w:szCs w:val="18"/>
        </w:rPr>
        <w:t>Failure to provide your agreement, rejection, or alternative wording of the contract terms may lead to the rejection of your bid.  Please be sure to include the response in the designated field below.</w:t>
      </w:r>
      <w:r w:rsidRPr="00462658">
        <w:rPr>
          <w:rFonts w:ascii="Times New Roman" w:hAnsi="Times New Roman"/>
          <w:b/>
          <w:sz w:val="18"/>
          <w:szCs w:val="24"/>
        </w:rPr>
        <w:t xml:space="preserve"> </w:t>
      </w:r>
    </w:p>
    <w:p w14:paraId="68078BE5" w14:textId="77777777" w:rsidR="00462658" w:rsidRDefault="00462658" w:rsidP="00191C9D">
      <w:pPr>
        <w:jc w:val="center"/>
        <w:rPr>
          <w:rFonts w:asciiTheme="minorHAnsi" w:hAnsiTheme="minorHAnsi" w:cstheme="minorHAnsi"/>
          <w:b/>
          <w:sz w:val="20"/>
        </w:rPr>
      </w:pPr>
    </w:p>
    <w:p w14:paraId="048EC54F" w14:textId="23183CCF" w:rsidR="00462658" w:rsidRDefault="003A581F" w:rsidP="00191C9D">
      <w:pPr>
        <w:jc w:val="center"/>
        <w:rPr>
          <w:rFonts w:asciiTheme="minorHAnsi" w:hAnsiTheme="minorHAnsi" w:cstheme="minorHAnsi"/>
          <w:b/>
          <w:sz w:val="20"/>
        </w:rPr>
      </w:pPr>
      <w:r w:rsidRPr="00712531">
        <w:rPr>
          <w:rFonts w:asciiTheme="minorHAnsi" w:hAnsiTheme="minorHAnsi" w:cstheme="minorHAnsi"/>
          <w:b/>
          <w:noProof/>
          <w:snapToGrid/>
          <w:sz w:val="20"/>
        </w:rPr>
        <mc:AlternateContent>
          <mc:Choice Requires="wps">
            <w:drawing>
              <wp:anchor distT="0" distB="0" distL="114300" distR="114300" simplePos="0" relativeHeight="251658240" behindDoc="0" locked="0" layoutInCell="1" allowOverlap="1" wp14:anchorId="4FDFF872" wp14:editId="3A4FD12B">
                <wp:simplePos x="0" y="0"/>
                <wp:positionH relativeFrom="column">
                  <wp:posOffset>266700</wp:posOffset>
                </wp:positionH>
                <wp:positionV relativeFrom="paragraph">
                  <wp:posOffset>95250</wp:posOffset>
                </wp:positionV>
                <wp:extent cx="5991225" cy="3508375"/>
                <wp:effectExtent l="9525" t="13335" r="9525" b="1206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3508375"/>
                        </a:xfrm>
                        <a:prstGeom prst="rect">
                          <a:avLst/>
                        </a:prstGeom>
                        <a:solidFill>
                          <a:srgbClr val="FFFF99"/>
                        </a:solidFill>
                        <a:ln w="9525">
                          <a:solidFill>
                            <a:srgbClr val="000000"/>
                          </a:solidFill>
                          <a:miter lim="800000"/>
                          <a:headEnd/>
                          <a:tailEnd/>
                        </a:ln>
                      </wps:spPr>
                      <wps:txbx>
                        <w:txbxContent>
                          <w:p w14:paraId="2F84990D" w14:textId="174ABA66" w:rsidR="003B3D81" w:rsidRPr="0017161C" w:rsidRDefault="0017161C" w:rsidP="00462658">
                            <w:pPr>
                              <w:rPr>
                                <w:sz w:val="22"/>
                              </w:rPr>
                            </w:pPr>
                            <w:ins w:id="2" w:author="Crncic, Autumn" w:date="2020-09-16T17:17:00Z">
                              <w:r w:rsidRPr="0017161C">
                                <w:rPr>
                                  <w:sz w:val="22"/>
                                </w:rPr>
                                <w:t>Agreed</w:t>
                              </w:r>
                            </w:ins>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DFF872" id="_x0000_t202" coordsize="21600,21600" o:spt="202" path="m,l,21600r21600,l21600,xe">
                <v:stroke joinstyle="miter"/>
                <v:path gradientshapeok="t" o:connecttype="rect"/>
              </v:shapetype>
              <v:shape id="Text Box 2" o:spid="_x0000_s1026" type="#_x0000_t202" style="position:absolute;left:0;text-align:left;margin-left:21pt;margin-top:7.5pt;width:471.75pt;height:27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" fillcolor="#ff9">
                <v:textbox>
                  <w:txbxContent>
                    <w:p w14:paraId="2F84990D" w14:textId="174ABA66" w:rsidR="003B3D81" w:rsidRPr="0017161C" w:rsidRDefault="0017161C" w:rsidP="00462658">
                      <w:pPr>
                        <w:rPr>
                          <w:sz w:val="22"/>
                        </w:rPr>
                      </w:pPr>
                      <w:ins w:id="3" w:author="Crncic, Autumn" w:date="2020-09-16T17:17:00Z">
                        <w:r w:rsidRPr="0017161C">
                          <w:rPr>
                            <w:sz w:val="22"/>
                          </w:rPr>
                          <w:t>Agreed</w:t>
                        </w:r>
                      </w:ins>
                    </w:p>
                  </w:txbxContent>
                </v:textbox>
              </v:shape>
            </w:pict>
          </mc:Fallback>
        </mc:AlternateContent>
      </w:r>
    </w:p>
    <w:p w14:paraId="74341780" w14:textId="77777777" w:rsidR="00462658" w:rsidRDefault="00462658" w:rsidP="00191C9D">
      <w:pPr>
        <w:jc w:val="center"/>
        <w:rPr>
          <w:rFonts w:asciiTheme="minorHAnsi" w:hAnsiTheme="minorHAnsi" w:cstheme="minorHAnsi"/>
          <w:b/>
          <w:sz w:val="20"/>
        </w:rPr>
      </w:pPr>
    </w:p>
    <w:p w14:paraId="0D76855C" w14:textId="77777777" w:rsidR="00462658" w:rsidRDefault="00462658" w:rsidP="00191C9D">
      <w:pPr>
        <w:jc w:val="center"/>
        <w:rPr>
          <w:rFonts w:asciiTheme="minorHAnsi" w:hAnsiTheme="minorHAnsi" w:cstheme="minorHAnsi"/>
          <w:b/>
          <w:sz w:val="20"/>
        </w:rPr>
      </w:pPr>
    </w:p>
    <w:p w14:paraId="16E6D7A4" w14:textId="77777777" w:rsidR="00462658" w:rsidRDefault="00462658" w:rsidP="00191C9D">
      <w:pPr>
        <w:jc w:val="center"/>
        <w:rPr>
          <w:rFonts w:asciiTheme="minorHAnsi" w:hAnsiTheme="minorHAnsi" w:cstheme="minorHAnsi"/>
          <w:b/>
          <w:sz w:val="20"/>
        </w:rPr>
      </w:pPr>
    </w:p>
    <w:p w14:paraId="30EB716A" w14:textId="77777777" w:rsidR="00462658" w:rsidRDefault="00462658" w:rsidP="00191C9D">
      <w:pPr>
        <w:jc w:val="center"/>
        <w:rPr>
          <w:rFonts w:asciiTheme="minorHAnsi" w:hAnsiTheme="minorHAnsi" w:cstheme="minorHAnsi"/>
          <w:b/>
          <w:sz w:val="20"/>
        </w:rPr>
      </w:pPr>
    </w:p>
    <w:p w14:paraId="536ACA3F" w14:textId="77777777" w:rsidR="00462658" w:rsidRDefault="00462658" w:rsidP="00191C9D">
      <w:pPr>
        <w:jc w:val="center"/>
        <w:rPr>
          <w:rFonts w:asciiTheme="minorHAnsi" w:hAnsiTheme="minorHAnsi" w:cstheme="minorHAnsi"/>
          <w:b/>
          <w:sz w:val="20"/>
        </w:rPr>
      </w:pPr>
    </w:p>
    <w:p w14:paraId="42DDAB74" w14:textId="77777777" w:rsidR="00462658" w:rsidRDefault="00462658" w:rsidP="00191C9D">
      <w:pPr>
        <w:jc w:val="center"/>
        <w:rPr>
          <w:rFonts w:asciiTheme="minorHAnsi" w:hAnsiTheme="minorHAnsi" w:cstheme="minorHAnsi"/>
          <w:b/>
          <w:sz w:val="20"/>
        </w:rPr>
      </w:pPr>
    </w:p>
    <w:p w14:paraId="4D074F71" w14:textId="77777777" w:rsidR="00462658" w:rsidRDefault="00462658" w:rsidP="00191C9D">
      <w:pPr>
        <w:jc w:val="center"/>
        <w:rPr>
          <w:rFonts w:asciiTheme="minorHAnsi" w:hAnsiTheme="minorHAnsi" w:cstheme="minorHAnsi"/>
          <w:b/>
          <w:sz w:val="20"/>
        </w:rPr>
      </w:pPr>
    </w:p>
    <w:p w14:paraId="2C7F74C6" w14:textId="77777777" w:rsidR="00462658" w:rsidRDefault="00462658" w:rsidP="00191C9D">
      <w:pPr>
        <w:jc w:val="center"/>
        <w:rPr>
          <w:rFonts w:asciiTheme="minorHAnsi" w:hAnsiTheme="minorHAnsi" w:cstheme="minorHAnsi"/>
          <w:b/>
          <w:sz w:val="20"/>
        </w:rPr>
      </w:pPr>
    </w:p>
    <w:p w14:paraId="30AF97CA" w14:textId="77777777" w:rsidR="00462658" w:rsidRDefault="00462658" w:rsidP="00191C9D">
      <w:pPr>
        <w:jc w:val="center"/>
        <w:rPr>
          <w:rFonts w:asciiTheme="minorHAnsi" w:hAnsiTheme="minorHAnsi" w:cstheme="minorHAnsi"/>
          <w:b/>
          <w:sz w:val="20"/>
        </w:rPr>
      </w:pPr>
    </w:p>
    <w:p w14:paraId="5B5EDB46" w14:textId="77777777" w:rsidR="00462658" w:rsidRDefault="00462658" w:rsidP="00191C9D">
      <w:pPr>
        <w:jc w:val="center"/>
        <w:rPr>
          <w:rFonts w:asciiTheme="minorHAnsi" w:hAnsiTheme="minorHAnsi" w:cstheme="minorHAnsi"/>
          <w:b/>
          <w:sz w:val="20"/>
        </w:rPr>
      </w:pPr>
    </w:p>
    <w:p w14:paraId="610F03CA" w14:textId="77777777" w:rsidR="00462658" w:rsidRDefault="00462658" w:rsidP="00191C9D">
      <w:pPr>
        <w:jc w:val="center"/>
        <w:rPr>
          <w:rFonts w:asciiTheme="minorHAnsi" w:hAnsiTheme="minorHAnsi" w:cstheme="minorHAnsi"/>
          <w:b/>
          <w:sz w:val="20"/>
        </w:rPr>
      </w:pPr>
    </w:p>
    <w:p w14:paraId="181143C9" w14:textId="77777777" w:rsidR="00462658" w:rsidRDefault="00462658" w:rsidP="00191C9D">
      <w:pPr>
        <w:jc w:val="center"/>
        <w:rPr>
          <w:rFonts w:asciiTheme="minorHAnsi" w:hAnsiTheme="minorHAnsi" w:cstheme="minorHAnsi"/>
          <w:b/>
          <w:sz w:val="20"/>
        </w:rPr>
      </w:pPr>
    </w:p>
    <w:p w14:paraId="696242F8" w14:textId="77777777" w:rsidR="00462658" w:rsidRDefault="00462658" w:rsidP="00191C9D">
      <w:pPr>
        <w:jc w:val="center"/>
        <w:rPr>
          <w:rFonts w:asciiTheme="minorHAnsi" w:hAnsiTheme="minorHAnsi" w:cstheme="minorHAnsi"/>
          <w:b/>
          <w:sz w:val="20"/>
        </w:rPr>
      </w:pPr>
    </w:p>
    <w:p w14:paraId="79B012D6" w14:textId="77777777" w:rsidR="00462658" w:rsidRDefault="00462658" w:rsidP="00191C9D">
      <w:pPr>
        <w:jc w:val="center"/>
        <w:rPr>
          <w:rFonts w:asciiTheme="minorHAnsi" w:hAnsiTheme="minorHAnsi" w:cstheme="minorHAnsi"/>
          <w:b/>
          <w:sz w:val="20"/>
        </w:rPr>
      </w:pPr>
    </w:p>
    <w:p w14:paraId="72CF8769" w14:textId="77777777" w:rsidR="00462658" w:rsidRDefault="00462658" w:rsidP="00191C9D">
      <w:pPr>
        <w:jc w:val="center"/>
        <w:rPr>
          <w:rFonts w:asciiTheme="minorHAnsi" w:hAnsiTheme="minorHAnsi" w:cstheme="minorHAnsi"/>
          <w:b/>
          <w:sz w:val="20"/>
        </w:rPr>
      </w:pPr>
    </w:p>
    <w:p w14:paraId="1E8AC819" w14:textId="77777777" w:rsidR="00462658" w:rsidRDefault="00462658" w:rsidP="00191C9D">
      <w:pPr>
        <w:jc w:val="center"/>
        <w:rPr>
          <w:rFonts w:asciiTheme="minorHAnsi" w:hAnsiTheme="minorHAnsi" w:cstheme="minorHAnsi"/>
          <w:b/>
          <w:sz w:val="20"/>
        </w:rPr>
      </w:pPr>
    </w:p>
    <w:p w14:paraId="4D2B31C9" w14:textId="77777777" w:rsidR="00462658" w:rsidRDefault="00462658" w:rsidP="00191C9D">
      <w:pPr>
        <w:jc w:val="center"/>
        <w:rPr>
          <w:rFonts w:asciiTheme="minorHAnsi" w:hAnsiTheme="minorHAnsi" w:cstheme="minorHAnsi"/>
          <w:b/>
          <w:sz w:val="20"/>
        </w:rPr>
      </w:pPr>
    </w:p>
    <w:p w14:paraId="0D21C989" w14:textId="77777777" w:rsidR="00462658" w:rsidRDefault="00462658" w:rsidP="00191C9D">
      <w:pPr>
        <w:jc w:val="center"/>
        <w:rPr>
          <w:rFonts w:asciiTheme="minorHAnsi" w:hAnsiTheme="minorHAnsi" w:cstheme="minorHAnsi"/>
          <w:b/>
          <w:sz w:val="20"/>
        </w:rPr>
      </w:pPr>
    </w:p>
    <w:p w14:paraId="643D3441" w14:textId="77777777" w:rsidR="00462658" w:rsidRDefault="00462658" w:rsidP="00191C9D">
      <w:pPr>
        <w:jc w:val="center"/>
        <w:rPr>
          <w:rFonts w:asciiTheme="minorHAnsi" w:hAnsiTheme="minorHAnsi" w:cstheme="minorHAnsi"/>
          <w:b/>
          <w:sz w:val="20"/>
        </w:rPr>
      </w:pPr>
    </w:p>
    <w:p w14:paraId="1B0A9741" w14:textId="77777777" w:rsidR="00462658" w:rsidRDefault="00462658" w:rsidP="00191C9D">
      <w:pPr>
        <w:jc w:val="center"/>
        <w:rPr>
          <w:rFonts w:asciiTheme="minorHAnsi" w:hAnsiTheme="minorHAnsi" w:cstheme="minorHAnsi"/>
          <w:b/>
          <w:sz w:val="20"/>
        </w:rPr>
      </w:pPr>
    </w:p>
    <w:p w14:paraId="005952D6" w14:textId="77777777" w:rsidR="00462658" w:rsidRDefault="00462658" w:rsidP="00191C9D">
      <w:pPr>
        <w:jc w:val="center"/>
        <w:rPr>
          <w:rFonts w:asciiTheme="minorHAnsi" w:hAnsiTheme="minorHAnsi" w:cstheme="minorHAnsi"/>
          <w:b/>
          <w:sz w:val="20"/>
        </w:rPr>
      </w:pPr>
    </w:p>
    <w:p w14:paraId="7DCB9462" w14:textId="77777777" w:rsidR="00462658" w:rsidRDefault="00462658" w:rsidP="00191C9D">
      <w:pPr>
        <w:jc w:val="center"/>
        <w:rPr>
          <w:rFonts w:asciiTheme="minorHAnsi" w:hAnsiTheme="minorHAnsi" w:cstheme="minorHAnsi"/>
          <w:b/>
          <w:sz w:val="20"/>
        </w:rPr>
      </w:pPr>
    </w:p>
    <w:p w14:paraId="06088019" w14:textId="77777777" w:rsidR="00462658" w:rsidRDefault="00462658" w:rsidP="00191C9D">
      <w:pPr>
        <w:jc w:val="center"/>
        <w:rPr>
          <w:rFonts w:asciiTheme="minorHAnsi" w:hAnsiTheme="minorHAnsi" w:cstheme="minorHAnsi"/>
          <w:b/>
          <w:sz w:val="20"/>
        </w:rPr>
      </w:pPr>
    </w:p>
    <w:p w14:paraId="0F26F0C3" w14:textId="77777777" w:rsidR="00462658" w:rsidRDefault="00462658" w:rsidP="00191C9D">
      <w:pPr>
        <w:jc w:val="center"/>
        <w:rPr>
          <w:rFonts w:asciiTheme="minorHAnsi" w:hAnsiTheme="minorHAnsi" w:cstheme="minorHAnsi"/>
          <w:b/>
          <w:sz w:val="20"/>
        </w:rPr>
      </w:pPr>
    </w:p>
    <w:p w14:paraId="63EF2CB9" w14:textId="77777777" w:rsidR="00462658" w:rsidRDefault="00462658" w:rsidP="00191C9D">
      <w:pPr>
        <w:jc w:val="center"/>
        <w:rPr>
          <w:rFonts w:asciiTheme="minorHAnsi" w:hAnsiTheme="minorHAnsi" w:cstheme="minorHAnsi"/>
          <w:b/>
          <w:sz w:val="20"/>
        </w:rPr>
      </w:pPr>
    </w:p>
    <w:p w14:paraId="6993A4C6" w14:textId="77777777" w:rsidR="00462658" w:rsidRDefault="00462658" w:rsidP="00191C9D">
      <w:pPr>
        <w:jc w:val="center"/>
        <w:rPr>
          <w:rFonts w:asciiTheme="minorHAnsi" w:hAnsiTheme="minorHAnsi" w:cstheme="minorHAnsi"/>
          <w:b/>
          <w:sz w:val="20"/>
        </w:rPr>
      </w:pPr>
    </w:p>
    <w:p w14:paraId="60252B86" w14:textId="77777777" w:rsidR="00462658" w:rsidRDefault="00462658" w:rsidP="00191C9D">
      <w:pPr>
        <w:jc w:val="center"/>
        <w:rPr>
          <w:rFonts w:asciiTheme="minorHAnsi" w:hAnsiTheme="minorHAnsi" w:cstheme="minorHAnsi"/>
          <w:b/>
          <w:sz w:val="20"/>
        </w:rPr>
      </w:pPr>
    </w:p>
    <w:p w14:paraId="0D03AD97" w14:textId="77777777" w:rsidR="00462658" w:rsidRDefault="00462658" w:rsidP="00191C9D">
      <w:pPr>
        <w:jc w:val="center"/>
        <w:rPr>
          <w:rFonts w:asciiTheme="minorHAnsi" w:hAnsiTheme="minorHAnsi" w:cstheme="minorHAnsi"/>
          <w:b/>
          <w:sz w:val="20"/>
        </w:rPr>
      </w:pPr>
    </w:p>
    <w:p w14:paraId="612741A3" w14:textId="77777777" w:rsidR="00462658" w:rsidRDefault="00462658" w:rsidP="00191C9D">
      <w:pPr>
        <w:jc w:val="center"/>
        <w:rPr>
          <w:rFonts w:asciiTheme="minorHAnsi" w:hAnsiTheme="minorHAnsi" w:cstheme="minorHAnsi"/>
          <w:b/>
          <w:sz w:val="20"/>
        </w:rPr>
      </w:pPr>
    </w:p>
    <w:p w14:paraId="4203FDFB" w14:textId="00857DB3" w:rsidR="00130E29" w:rsidRDefault="00130E29">
      <w:pPr>
        <w:widowControl/>
        <w:rPr>
          <w:rFonts w:asciiTheme="minorHAnsi" w:hAnsiTheme="minorHAnsi" w:cstheme="minorHAnsi"/>
          <w:b/>
          <w:sz w:val="20"/>
        </w:rPr>
      </w:pPr>
      <w:r>
        <w:rPr>
          <w:rFonts w:asciiTheme="minorHAnsi" w:hAnsiTheme="minorHAnsi" w:cstheme="minorHAnsi"/>
          <w:b/>
          <w:sz w:val="20"/>
        </w:rPr>
        <w:br w:type="page"/>
      </w:r>
    </w:p>
    <w:p w14:paraId="2E336D36" w14:textId="77777777" w:rsidR="003537AB" w:rsidRPr="00191C9D" w:rsidRDefault="00191C9D" w:rsidP="00191C9D">
      <w:pPr>
        <w:jc w:val="center"/>
        <w:rPr>
          <w:rFonts w:asciiTheme="minorHAnsi" w:hAnsiTheme="minorHAnsi" w:cstheme="minorHAnsi"/>
          <w:sz w:val="20"/>
        </w:rPr>
      </w:pPr>
      <w:proofErr w:type="spellStart"/>
      <w:r w:rsidRPr="00191C9D">
        <w:rPr>
          <w:rFonts w:asciiTheme="minorHAnsi" w:hAnsiTheme="minorHAnsi" w:cstheme="minorHAnsi"/>
          <w:b/>
          <w:sz w:val="20"/>
        </w:rPr>
        <w:lastRenderedPageBreak/>
        <w:t>ePROCUREMENT</w:t>
      </w:r>
      <w:proofErr w:type="spellEnd"/>
      <w:r w:rsidRPr="00191C9D">
        <w:rPr>
          <w:rFonts w:asciiTheme="minorHAnsi" w:hAnsiTheme="minorHAnsi" w:cstheme="minorHAnsi"/>
          <w:b/>
          <w:sz w:val="20"/>
        </w:rPr>
        <w:t xml:space="preserve"> GUIDELINES</w:t>
      </w:r>
    </w:p>
    <w:p w14:paraId="05F18118" w14:textId="77777777" w:rsidR="003537AB" w:rsidRPr="00A00DB4" w:rsidRDefault="003537AB" w:rsidP="003537AB">
      <w:pPr>
        <w:rPr>
          <w:rFonts w:asciiTheme="minorHAnsi" w:hAnsiTheme="minorHAnsi" w:cstheme="minorHAnsi"/>
          <w:sz w:val="20"/>
        </w:rPr>
      </w:pPr>
      <w:r w:rsidRPr="00A00DB4">
        <w:rPr>
          <w:rFonts w:asciiTheme="minorHAnsi" w:hAnsiTheme="minorHAnsi" w:cstheme="minorHAnsi"/>
          <w:sz w:val="20"/>
        </w:rPr>
        <w:t> </w:t>
      </w:r>
    </w:p>
    <w:p w14:paraId="1CF22C58" w14:textId="77777777" w:rsidR="003537AB" w:rsidRPr="00191C9D" w:rsidRDefault="003537AB" w:rsidP="003537AB">
      <w:pPr>
        <w:numPr>
          <w:ilvl w:val="0"/>
          <w:numId w:val="9"/>
        </w:numPr>
        <w:rPr>
          <w:rFonts w:asciiTheme="minorHAnsi" w:hAnsiTheme="minorHAnsi" w:cstheme="minorHAnsi"/>
          <w:sz w:val="18"/>
          <w:szCs w:val="18"/>
        </w:rPr>
      </w:pPr>
      <w:r w:rsidRPr="00191C9D">
        <w:rPr>
          <w:rFonts w:asciiTheme="minorHAnsi" w:hAnsiTheme="minorHAnsi" w:cstheme="minorHAnsi"/>
          <w:sz w:val="18"/>
          <w:szCs w:val="18"/>
        </w:rPr>
        <w:t xml:space="preserve">Register as a valid bidder for the State of Indiana (SOI) </w:t>
      </w:r>
    </w:p>
    <w:p w14:paraId="119BEF68" w14:textId="77777777" w:rsidR="003537AB" w:rsidRPr="00191C9D" w:rsidRDefault="003537AB" w:rsidP="003537AB">
      <w:pPr>
        <w:ind w:left="360"/>
        <w:rPr>
          <w:rFonts w:asciiTheme="minorHAnsi" w:hAnsiTheme="minorHAnsi" w:cstheme="minorHAnsi"/>
          <w:sz w:val="18"/>
          <w:szCs w:val="18"/>
        </w:rPr>
      </w:pPr>
    </w:p>
    <w:p w14:paraId="263C2E8B" w14:textId="77777777" w:rsidR="003537AB" w:rsidRPr="00191C9D" w:rsidRDefault="003537AB" w:rsidP="003537AB">
      <w:pPr>
        <w:numPr>
          <w:ilvl w:val="0"/>
          <w:numId w:val="9"/>
        </w:numPr>
        <w:rPr>
          <w:rFonts w:asciiTheme="minorHAnsi" w:hAnsiTheme="minorHAnsi" w:cstheme="minorHAnsi"/>
          <w:sz w:val="18"/>
          <w:szCs w:val="18"/>
        </w:rPr>
      </w:pPr>
      <w:r w:rsidRPr="00191C9D">
        <w:rPr>
          <w:rFonts w:asciiTheme="minorHAnsi" w:hAnsiTheme="minorHAnsi" w:cstheme="minorHAnsi"/>
          <w:sz w:val="18"/>
          <w:szCs w:val="18"/>
        </w:rPr>
        <w:t>Basic commitment and level of effort in supporting:</w:t>
      </w:r>
    </w:p>
    <w:p w14:paraId="6DD24217" w14:textId="77777777" w:rsidR="003537AB" w:rsidRPr="00191C9D" w:rsidRDefault="003537AB" w:rsidP="003537AB">
      <w:pPr>
        <w:numPr>
          <w:ilvl w:val="0"/>
          <w:numId w:val="10"/>
        </w:numPr>
        <w:rPr>
          <w:rFonts w:asciiTheme="minorHAnsi" w:hAnsiTheme="minorHAnsi" w:cstheme="minorHAnsi"/>
          <w:sz w:val="18"/>
          <w:szCs w:val="18"/>
        </w:rPr>
      </w:pPr>
      <w:r w:rsidRPr="00191C9D">
        <w:rPr>
          <w:rFonts w:asciiTheme="minorHAnsi" w:hAnsiTheme="minorHAnsi" w:cstheme="minorHAnsi"/>
          <w:sz w:val="18"/>
          <w:szCs w:val="18"/>
        </w:rPr>
        <w:t>Attend supplier summit meeting to identify State of Indiana catalog requirements</w:t>
      </w:r>
    </w:p>
    <w:p w14:paraId="363E6404" w14:textId="77777777" w:rsidR="003537AB" w:rsidRPr="00191C9D" w:rsidRDefault="003537AB" w:rsidP="003537AB">
      <w:pPr>
        <w:numPr>
          <w:ilvl w:val="0"/>
          <w:numId w:val="10"/>
        </w:numPr>
        <w:rPr>
          <w:rFonts w:asciiTheme="minorHAnsi" w:hAnsiTheme="minorHAnsi" w:cstheme="minorHAnsi"/>
          <w:sz w:val="18"/>
          <w:szCs w:val="18"/>
        </w:rPr>
      </w:pPr>
      <w:r w:rsidRPr="00191C9D">
        <w:rPr>
          <w:rFonts w:asciiTheme="minorHAnsi" w:hAnsiTheme="minorHAnsi" w:cstheme="minorHAnsi"/>
          <w:sz w:val="18"/>
          <w:szCs w:val="18"/>
        </w:rPr>
        <w:t>Catalog development (Internal Catalogs)</w:t>
      </w:r>
    </w:p>
    <w:p w14:paraId="128FCA71" w14:textId="77777777" w:rsidR="003537AB" w:rsidRPr="00191C9D" w:rsidRDefault="003537AB" w:rsidP="003537AB">
      <w:pPr>
        <w:numPr>
          <w:ilvl w:val="1"/>
          <w:numId w:val="10"/>
        </w:numPr>
        <w:rPr>
          <w:rFonts w:asciiTheme="minorHAnsi" w:hAnsiTheme="minorHAnsi" w:cstheme="minorHAnsi"/>
          <w:sz w:val="18"/>
          <w:szCs w:val="18"/>
        </w:rPr>
      </w:pPr>
      <w:r w:rsidRPr="00191C9D">
        <w:rPr>
          <w:rFonts w:asciiTheme="minorHAnsi" w:hAnsiTheme="minorHAnsi" w:cstheme="minorHAnsi"/>
          <w:sz w:val="18"/>
          <w:szCs w:val="18"/>
        </w:rPr>
        <w:t xml:space="preserve">Include only items identified on QPA contract </w:t>
      </w:r>
    </w:p>
    <w:p w14:paraId="3156147D" w14:textId="77777777" w:rsidR="003537AB" w:rsidRPr="00191C9D" w:rsidRDefault="003537AB" w:rsidP="003537AB">
      <w:pPr>
        <w:numPr>
          <w:ilvl w:val="1"/>
          <w:numId w:val="10"/>
        </w:numPr>
        <w:rPr>
          <w:rFonts w:asciiTheme="minorHAnsi" w:hAnsiTheme="minorHAnsi" w:cstheme="minorHAnsi"/>
          <w:sz w:val="18"/>
          <w:szCs w:val="18"/>
        </w:rPr>
      </w:pPr>
      <w:r w:rsidRPr="00191C9D">
        <w:rPr>
          <w:rFonts w:asciiTheme="minorHAnsi" w:hAnsiTheme="minorHAnsi" w:cstheme="minorHAnsi"/>
          <w:sz w:val="18"/>
          <w:szCs w:val="18"/>
        </w:rPr>
        <w:t>Include only established prices identified on QPA contract</w:t>
      </w:r>
    </w:p>
    <w:p w14:paraId="4E5CC52B" w14:textId="77777777" w:rsidR="003537AB" w:rsidRPr="00191C9D" w:rsidRDefault="003537AB" w:rsidP="003537AB">
      <w:pPr>
        <w:numPr>
          <w:ilvl w:val="0"/>
          <w:numId w:val="10"/>
        </w:numPr>
        <w:rPr>
          <w:rFonts w:asciiTheme="minorHAnsi" w:hAnsiTheme="minorHAnsi" w:cstheme="minorHAnsi"/>
          <w:sz w:val="18"/>
          <w:szCs w:val="18"/>
        </w:rPr>
      </w:pPr>
      <w:r w:rsidRPr="00191C9D">
        <w:rPr>
          <w:rFonts w:asciiTheme="minorHAnsi" w:hAnsiTheme="minorHAnsi" w:cstheme="minorHAnsi"/>
          <w:sz w:val="18"/>
          <w:szCs w:val="18"/>
        </w:rPr>
        <w:t>Catalog development (</w:t>
      </w:r>
      <w:proofErr w:type="spellStart"/>
      <w:r w:rsidRPr="00191C9D">
        <w:rPr>
          <w:rFonts w:asciiTheme="minorHAnsi" w:hAnsiTheme="minorHAnsi" w:cstheme="minorHAnsi"/>
          <w:sz w:val="18"/>
          <w:szCs w:val="18"/>
        </w:rPr>
        <w:t>PunchOut</w:t>
      </w:r>
      <w:proofErr w:type="spellEnd"/>
      <w:r w:rsidRPr="00191C9D">
        <w:rPr>
          <w:rFonts w:asciiTheme="minorHAnsi" w:hAnsiTheme="minorHAnsi" w:cstheme="minorHAnsi"/>
          <w:sz w:val="18"/>
          <w:szCs w:val="18"/>
        </w:rPr>
        <w:t>) if vendor supports cXML standards</w:t>
      </w:r>
    </w:p>
    <w:p w14:paraId="5804E094" w14:textId="77777777" w:rsidR="003537AB" w:rsidRPr="00191C9D" w:rsidRDefault="003537AB" w:rsidP="003537AB">
      <w:pPr>
        <w:numPr>
          <w:ilvl w:val="0"/>
          <w:numId w:val="10"/>
        </w:numPr>
        <w:rPr>
          <w:rFonts w:asciiTheme="minorHAnsi" w:hAnsiTheme="minorHAnsi" w:cstheme="minorHAnsi"/>
          <w:sz w:val="18"/>
          <w:szCs w:val="18"/>
        </w:rPr>
      </w:pPr>
      <w:r w:rsidRPr="00191C9D">
        <w:rPr>
          <w:rFonts w:asciiTheme="minorHAnsi" w:hAnsiTheme="minorHAnsi" w:cstheme="minorHAnsi"/>
          <w:sz w:val="18"/>
          <w:szCs w:val="18"/>
        </w:rPr>
        <w:t>Supports the specific data elements outlined by the SOI</w:t>
      </w:r>
    </w:p>
    <w:p w14:paraId="4E28856D"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MBE/WBE</w:t>
      </w:r>
    </w:p>
    <w:p w14:paraId="03938383"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Recycled Content</w:t>
      </w:r>
    </w:p>
    <w:p w14:paraId="4D28F50E"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US Manufacture</w:t>
      </w:r>
    </w:p>
    <w:p w14:paraId="374E0A54"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Alternative Fuel Vehicle</w:t>
      </w:r>
    </w:p>
    <w:p w14:paraId="47EF161A"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Case Pack</w:t>
      </w:r>
    </w:p>
    <w:p w14:paraId="3A2FB844"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Action</w:t>
      </w:r>
    </w:p>
    <w:p w14:paraId="53BCD3DB"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Effective Date (of the item)</w:t>
      </w:r>
    </w:p>
    <w:p w14:paraId="0E185985"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Supplier's Name</w:t>
      </w:r>
    </w:p>
    <w:p w14:paraId="572EF871"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Supplier's ID #</w:t>
      </w:r>
    </w:p>
    <w:p w14:paraId="3FFDD893"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Product Description (Short)</w:t>
      </w:r>
    </w:p>
    <w:p w14:paraId="086A4ADC"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Product Description (Long)</w:t>
      </w:r>
    </w:p>
    <w:p w14:paraId="70C68A06"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Supplier Part #</w:t>
      </w:r>
    </w:p>
    <w:p w14:paraId="0BA9F98D"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Supplier Part # Extension</w:t>
      </w:r>
    </w:p>
    <w:p w14:paraId="12D742F5"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UOM</w:t>
      </w:r>
    </w:p>
    <w:p w14:paraId="67307556"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List Unit Price</w:t>
      </w:r>
    </w:p>
    <w:p w14:paraId="49125742"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Minimum Quantity</w:t>
      </w:r>
    </w:p>
    <w:p w14:paraId="5FAA51D8"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Effective Date (of the price)</w:t>
      </w:r>
    </w:p>
    <w:p w14:paraId="2412C7A1"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Manufacturer Name</w:t>
      </w:r>
    </w:p>
    <w:p w14:paraId="7F811E23"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Manufacturer Part #</w:t>
      </w:r>
    </w:p>
    <w:p w14:paraId="176E1CD4"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UNSPSC Segment Description</w:t>
      </w:r>
    </w:p>
    <w:p w14:paraId="7654AB15"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UNSPSC Family Description</w:t>
      </w:r>
    </w:p>
    <w:p w14:paraId="29343C11"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UNSPSC Class Description</w:t>
      </w:r>
    </w:p>
    <w:p w14:paraId="53F12055"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UNSPSC Commodity Description</w:t>
      </w:r>
    </w:p>
    <w:p w14:paraId="647233A5"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UNSPSC Code</w:t>
      </w:r>
    </w:p>
    <w:p w14:paraId="0C3427D2"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ETA (Lead Time)</w:t>
      </w:r>
    </w:p>
    <w:p w14:paraId="47E865D3"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Currency Code</w:t>
      </w:r>
    </w:p>
    <w:p w14:paraId="399734E2"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Expiration Date</w:t>
      </w:r>
    </w:p>
    <w:p w14:paraId="78D484C9"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 xml:space="preserve">Image </w:t>
      </w:r>
      <w:proofErr w:type="spellStart"/>
      <w:r w:rsidRPr="00191C9D">
        <w:rPr>
          <w:rFonts w:asciiTheme="minorHAnsi" w:hAnsiTheme="minorHAnsi" w:cstheme="minorHAnsi"/>
          <w:sz w:val="18"/>
          <w:szCs w:val="18"/>
        </w:rPr>
        <w:t>FileName</w:t>
      </w:r>
      <w:proofErr w:type="spellEnd"/>
      <w:r w:rsidRPr="00191C9D">
        <w:rPr>
          <w:rFonts w:asciiTheme="minorHAnsi" w:hAnsiTheme="minorHAnsi" w:cstheme="minorHAnsi"/>
          <w:sz w:val="18"/>
          <w:szCs w:val="18"/>
        </w:rPr>
        <w:t xml:space="preserve"> or URL</w:t>
      </w:r>
    </w:p>
    <w:p w14:paraId="0BF70630" w14:textId="77777777" w:rsidR="003537AB" w:rsidRPr="00191C9D" w:rsidRDefault="003537AB" w:rsidP="003537AB">
      <w:pPr>
        <w:numPr>
          <w:ilvl w:val="1"/>
          <w:numId w:val="9"/>
        </w:numPr>
        <w:rPr>
          <w:rFonts w:asciiTheme="minorHAnsi" w:hAnsiTheme="minorHAnsi" w:cstheme="minorHAnsi"/>
          <w:sz w:val="18"/>
          <w:szCs w:val="18"/>
        </w:rPr>
      </w:pPr>
      <w:r w:rsidRPr="00191C9D">
        <w:rPr>
          <w:rFonts w:asciiTheme="minorHAnsi" w:hAnsiTheme="minorHAnsi" w:cstheme="minorHAnsi"/>
          <w:sz w:val="18"/>
          <w:szCs w:val="18"/>
        </w:rPr>
        <w:t xml:space="preserve">Type of Image </w:t>
      </w:r>
    </w:p>
    <w:p w14:paraId="1EB519F5" w14:textId="77777777" w:rsidR="003537AB" w:rsidRPr="00191C9D" w:rsidRDefault="003537AB" w:rsidP="003537AB">
      <w:pPr>
        <w:ind w:left="1080"/>
        <w:rPr>
          <w:rFonts w:asciiTheme="minorHAnsi" w:hAnsiTheme="minorHAnsi" w:cstheme="minorHAnsi"/>
          <w:sz w:val="18"/>
          <w:szCs w:val="18"/>
        </w:rPr>
      </w:pPr>
    </w:p>
    <w:p w14:paraId="24B1A086" w14:textId="77777777" w:rsidR="003537AB" w:rsidRPr="00191C9D" w:rsidRDefault="003537AB" w:rsidP="003537AB">
      <w:pPr>
        <w:numPr>
          <w:ilvl w:val="0"/>
          <w:numId w:val="11"/>
        </w:numPr>
        <w:rPr>
          <w:rFonts w:asciiTheme="minorHAnsi" w:hAnsiTheme="minorHAnsi" w:cstheme="minorHAnsi"/>
          <w:sz w:val="18"/>
          <w:szCs w:val="18"/>
        </w:rPr>
      </w:pPr>
      <w:r w:rsidRPr="00191C9D">
        <w:rPr>
          <w:rFonts w:asciiTheme="minorHAnsi" w:hAnsiTheme="minorHAnsi" w:cstheme="minorHAnsi"/>
          <w:sz w:val="18"/>
          <w:szCs w:val="18"/>
        </w:rPr>
        <w:t>Catalog maintenance and transaction capabilities</w:t>
      </w:r>
    </w:p>
    <w:p w14:paraId="4D680A52" w14:textId="77777777" w:rsidR="003537AB" w:rsidRPr="00191C9D" w:rsidRDefault="003537AB" w:rsidP="003537AB">
      <w:pPr>
        <w:ind w:left="720"/>
        <w:rPr>
          <w:rFonts w:asciiTheme="minorHAnsi" w:hAnsiTheme="minorHAnsi" w:cstheme="minorHAnsi"/>
          <w:sz w:val="18"/>
          <w:szCs w:val="18"/>
        </w:rPr>
      </w:pPr>
    </w:p>
    <w:p w14:paraId="2B60DD3B" w14:textId="77777777" w:rsidR="003537AB" w:rsidRPr="00191C9D" w:rsidRDefault="003537AB" w:rsidP="003537AB">
      <w:pPr>
        <w:numPr>
          <w:ilvl w:val="0"/>
          <w:numId w:val="9"/>
        </w:numPr>
        <w:rPr>
          <w:rFonts w:asciiTheme="minorHAnsi" w:hAnsiTheme="minorHAnsi" w:cstheme="minorHAnsi"/>
          <w:sz w:val="18"/>
          <w:szCs w:val="18"/>
        </w:rPr>
      </w:pPr>
      <w:r w:rsidRPr="00191C9D">
        <w:rPr>
          <w:rFonts w:asciiTheme="minorHAnsi" w:hAnsiTheme="minorHAnsi" w:cstheme="minorHAnsi"/>
          <w:sz w:val="18"/>
          <w:szCs w:val="18"/>
        </w:rPr>
        <w:t xml:space="preserve">Adhere to UN/SPSC mapping requirements.  UN/SPSC information can be found at the following website.  </w:t>
      </w:r>
      <w:hyperlink r:id="rId12" w:history="1">
        <w:r w:rsidR="002D78DA" w:rsidRPr="00191C9D">
          <w:rPr>
            <w:rStyle w:val="Hyperlink"/>
            <w:rFonts w:asciiTheme="minorHAnsi" w:hAnsiTheme="minorHAnsi" w:cstheme="minorHAnsi"/>
            <w:sz w:val="18"/>
            <w:szCs w:val="18"/>
          </w:rPr>
          <w:t>http://www.unspsc.org</w:t>
        </w:r>
      </w:hyperlink>
      <w:r w:rsidRPr="00191C9D">
        <w:rPr>
          <w:rFonts w:asciiTheme="minorHAnsi" w:hAnsiTheme="minorHAnsi" w:cstheme="minorHAnsi"/>
          <w:sz w:val="18"/>
          <w:szCs w:val="18"/>
        </w:rPr>
        <w:t xml:space="preserve"> </w:t>
      </w:r>
    </w:p>
    <w:p w14:paraId="3E13FA6C" w14:textId="77777777" w:rsidR="003537AB" w:rsidRPr="00191C9D" w:rsidRDefault="003537AB" w:rsidP="003537AB">
      <w:pPr>
        <w:ind w:left="360"/>
        <w:rPr>
          <w:rFonts w:asciiTheme="minorHAnsi" w:hAnsiTheme="minorHAnsi" w:cstheme="minorHAnsi"/>
          <w:sz w:val="18"/>
          <w:szCs w:val="18"/>
        </w:rPr>
      </w:pPr>
    </w:p>
    <w:p w14:paraId="1F7AE0D8" w14:textId="024D8D5D" w:rsidR="003537AB" w:rsidRPr="00712531" w:rsidRDefault="003537AB" w:rsidP="003537AB">
      <w:pPr>
        <w:numPr>
          <w:ilvl w:val="0"/>
          <w:numId w:val="9"/>
        </w:numPr>
        <w:rPr>
          <w:rFonts w:asciiTheme="minorHAnsi" w:hAnsiTheme="minorHAnsi" w:cstheme="minorHAnsi"/>
          <w:sz w:val="20"/>
        </w:rPr>
      </w:pPr>
      <w:r w:rsidRPr="00191C9D">
        <w:rPr>
          <w:rFonts w:asciiTheme="minorHAnsi" w:hAnsiTheme="minorHAnsi" w:cstheme="minorHAnsi"/>
          <w:sz w:val="18"/>
          <w:szCs w:val="18"/>
        </w:rPr>
        <w:t xml:space="preserve">Adhere to UN or ANSI X.12 standard UOM’s.  UOM information can be found at the following website.  </w:t>
      </w:r>
      <w:hyperlink r:id="rId13" w:history="1">
        <w:r w:rsidR="00C157E7" w:rsidRPr="00712531">
          <w:rPr>
            <w:rStyle w:val="Hyperlink"/>
            <w:sz w:val="20"/>
          </w:rPr>
          <w:t>http://www.unece.org/fileadmin/DAM/cefact/recommendations/rec20/rec20_rev3_Annex2e.pdf</w:t>
        </w:r>
      </w:hyperlink>
    </w:p>
    <w:p w14:paraId="48108F9E" w14:textId="77777777" w:rsidR="003537AB" w:rsidRPr="00A00DB4" w:rsidRDefault="003537AB" w:rsidP="003537AB">
      <w:pPr>
        <w:rPr>
          <w:rFonts w:asciiTheme="minorHAnsi" w:hAnsiTheme="minorHAnsi" w:cstheme="minorHAnsi"/>
          <w:sz w:val="20"/>
        </w:rPr>
      </w:pPr>
    </w:p>
    <w:p w14:paraId="3E626F60" w14:textId="77777777" w:rsidR="003537AB" w:rsidRPr="00A00DB4" w:rsidRDefault="003537AB" w:rsidP="003537AB">
      <w:pPr>
        <w:rPr>
          <w:rFonts w:asciiTheme="minorHAnsi" w:hAnsiTheme="minorHAnsi" w:cstheme="minorHAnsi"/>
          <w:sz w:val="16"/>
        </w:rPr>
      </w:pPr>
    </w:p>
    <w:p w14:paraId="61577A95" w14:textId="77777777" w:rsidR="003537AB" w:rsidRPr="00A00DB4" w:rsidRDefault="003537AB" w:rsidP="003537AB">
      <w:pPr>
        <w:rPr>
          <w:rFonts w:asciiTheme="minorHAnsi" w:hAnsiTheme="minorHAnsi" w:cstheme="minorHAnsi"/>
          <w:sz w:val="16"/>
        </w:rPr>
      </w:pPr>
    </w:p>
    <w:p w14:paraId="7406959F" w14:textId="77777777" w:rsidR="003537AB" w:rsidRPr="00A00DB4" w:rsidRDefault="003537AB" w:rsidP="003537AB">
      <w:pPr>
        <w:pStyle w:val="Heading1"/>
        <w:jc w:val="center"/>
        <w:rPr>
          <w:rFonts w:asciiTheme="minorHAnsi" w:hAnsiTheme="minorHAnsi" w:cstheme="minorHAnsi"/>
          <w:b/>
          <w:sz w:val="22"/>
          <w:szCs w:val="22"/>
        </w:rPr>
      </w:pPr>
    </w:p>
    <w:p w14:paraId="3BA6D964" w14:textId="77777777" w:rsidR="003537AB" w:rsidRPr="00A00DB4" w:rsidRDefault="003537AB" w:rsidP="003537AB">
      <w:pPr>
        <w:pStyle w:val="Heading1"/>
        <w:jc w:val="center"/>
        <w:rPr>
          <w:rFonts w:asciiTheme="minorHAnsi" w:hAnsiTheme="minorHAnsi" w:cstheme="minorHAnsi"/>
          <w:b/>
          <w:sz w:val="22"/>
          <w:szCs w:val="22"/>
        </w:rPr>
      </w:pPr>
    </w:p>
    <w:p w14:paraId="0AEEA913" w14:textId="77777777" w:rsidR="003537AB" w:rsidRPr="00A00DB4" w:rsidRDefault="003537AB" w:rsidP="003537AB">
      <w:pPr>
        <w:rPr>
          <w:rFonts w:asciiTheme="minorHAnsi" w:hAnsiTheme="minorHAnsi" w:cstheme="minorHAnsi"/>
        </w:rPr>
      </w:pPr>
    </w:p>
    <w:p w14:paraId="00D8E5EB" w14:textId="77777777" w:rsidR="003537AB" w:rsidRPr="00A00DB4" w:rsidRDefault="003537AB" w:rsidP="003537AB">
      <w:pPr>
        <w:rPr>
          <w:rFonts w:asciiTheme="minorHAnsi" w:hAnsiTheme="minorHAnsi" w:cstheme="minorHAnsi"/>
        </w:rPr>
      </w:pPr>
    </w:p>
    <w:p w14:paraId="1BF91BB3" w14:textId="77777777" w:rsidR="003537AB" w:rsidRPr="00A00DB4" w:rsidRDefault="003537AB" w:rsidP="003537AB">
      <w:pPr>
        <w:rPr>
          <w:rFonts w:asciiTheme="minorHAnsi" w:hAnsiTheme="minorHAnsi" w:cstheme="minorHAnsi"/>
        </w:rPr>
      </w:pPr>
    </w:p>
    <w:p w14:paraId="3EA865C4" w14:textId="77777777" w:rsidR="003537AB" w:rsidRPr="00A00DB4" w:rsidRDefault="003537AB" w:rsidP="003537AB">
      <w:pPr>
        <w:pStyle w:val="Heading1"/>
        <w:jc w:val="center"/>
        <w:rPr>
          <w:rFonts w:asciiTheme="minorHAnsi" w:hAnsiTheme="minorHAnsi" w:cstheme="minorHAnsi"/>
          <w:b/>
          <w:sz w:val="22"/>
          <w:szCs w:val="22"/>
        </w:rPr>
      </w:pPr>
    </w:p>
    <w:p w14:paraId="5D54D6F9" w14:textId="77777777" w:rsidR="00191C9D" w:rsidRDefault="00191C9D" w:rsidP="003537AB">
      <w:pPr>
        <w:pStyle w:val="Heading1"/>
        <w:jc w:val="center"/>
        <w:rPr>
          <w:rFonts w:asciiTheme="minorHAnsi" w:hAnsiTheme="minorHAnsi" w:cstheme="minorHAnsi"/>
          <w:b/>
          <w:sz w:val="20"/>
        </w:rPr>
      </w:pPr>
    </w:p>
    <w:p w14:paraId="1A84DF29" w14:textId="6F1573CB" w:rsidR="00DC7CA1" w:rsidRDefault="00DC7CA1">
      <w:pPr>
        <w:widowControl/>
      </w:pPr>
      <w:r>
        <w:br w:type="page"/>
      </w:r>
    </w:p>
    <w:p w14:paraId="7671DB5F" w14:textId="77777777" w:rsidR="00344AB9" w:rsidRPr="00191C9D" w:rsidRDefault="00344AB9" w:rsidP="003537AB">
      <w:pPr>
        <w:pStyle w:val="Heading1"/>
        <w:jc w:val="center"/>
        <w:rPr>
          <w:rFonts w:asciiTheme="minorHAnsi" w:hAnsiTheme="minorHAnsi" w:cstheme="minorHAnsi"/>
          <w:b/>
          <w:sz w:val="20"/>
        </w:rPr>
      </w:pPr>
      <w:r w:rsidRPr="00191C9D">
        <w:rPr>
          <w:rFonts w:asciiTheme="minorHAnsi" w:hAnsiTheme="minorHAnsi" w:cstheme="minorHAnsi"/>
          <w:b/>
          <w:sz w:val="20"/>
        </w:rPr>
        <w:lastRenderedPageBreak/>
        <w:t>CLAIMING PURCHASING PREFERENCES</w:t>
      </w:r>
    </w:p>
    <w:p w14:paraId="08F9B431" w14:textId="77777777" w:rsidR="00191C9D" w:rsidRPr="00191C9D" w:rsidRDefault="00191C9D" w:rsidP="00191C9D"/>
    <w:p w14:paraId="6E8265D5" w14:textId="0AC2EA66" w:rsidR="00C157E7" w:rsidRDefault="00344AB9" w:rsidP="00C157E7">
      <w:pPr>
        <w:pStyle w:val="CommentText"/>
      </w:pPr>
      <w:r w:rsidRPr="007615EE">
        <w:rPr>
          <w:rFonts w:asciiTheme="minorHAnsi" w:hAnsiTheme="minorHAnsi" w:cstheme="minorHAnsi"/>
          <w:sz w:val="18"/>
          <w:szCs w:val="18"/>
        </w:rPr>
        <w:t>Each bidder should review the various procurement preferences allowed by State statute</w:t>
      </w:r>
      <w:r w:rsidR="0007352A" w:rsidRPr="007615EE">
        <w:rPr>
          <w:rFonts w:asciiTheme="minorHAnsi" w:hAnsiTheme="minorHAnsi" w:cstheme="minorHAnsi"/>
          <w:sz w:val="18"/>
          <w:szCs w:val="18"/>
        </w:rPr>
        <w:t>.  A summary of the preferences can be found in the vendor’s handbook at</w:t>
      </w:r>
      <w:r w:rsidR="000A7B52">
        <w:rPr>
          <w:sz w:val="18"/>
          <w:szCs w:val="18"/>
        </w:rPr>
        <w:t xml:space="preserve"> </w:t>
      </w:r>
      <w:hyperlink r:id="rId14" w:history="1">
        <w:r w:rsidR="00FB047A" w:rsidRPr="00475DD4">
          <w:rPr>
            <w:rStyle w:val="Hyperlink"/>
          </w:rPr>
          <w:t>http://www.in.gov/idoa/files/VendorHandbook.pdf</w:t>
        </w:r>
      </w:hyperlink>
    </w:p>
    <w:p w14:paraId="1B8998C3" w14:textId="77777777" w:rsidR="0007352A" w:rsidRPr="007615EE" w:rsidRDefault="007615EE" w:rsidP="0007352A">
      <w:pPr>
        <w:widowControl/>
        <w:autoSpaceDE w:val="0"/>
        <w:autoSpaceDN w:val="0"/>
        <w:adjustRightInd w:val="0"/>
        <w:rPr>
          <w:rFonts w:asciiTheme="minorHAnsi" w:hAnsiTheme="minorHAnsi" w:cstheme="minorHAnsi"/>
          <w:sz w:val="18"/>
          <w:szCs w:val="18"/>
        </w:rPr>
      </w:pPr>
      <w:r w:rsidRPr="007615EE">
        <w:rPr>
          <w:rFonts w:asciiTheme="minorHAnsi" w:hAnsiTheme="minorHAnsi" w:cstheme="minorHAnsi"/>
          <w:sz w:val="18"/>
          <w:szCs w:val="18"/>
        </w:rPr>
        <w:t xml:space="preserve"> </w:t>
      </w:r>
      <w:r w:rsidR="0007352A" w:rsidRPr="007615EE">
        <w:rPr>
          <w:rFonts w:asciiTheme="minorHAnsi" w:hAnsiTheme="minorHAnsi" w:cstheme="minorHAnsi"/>
          <w:sz w:val="18"/>
          <w:szCs w:val="18"/>
        </w:rPr>
        <w:t xml:space="preserve">beginning on page 15.    </w:t>
      </w:r>
    </w:p>
    <w:p w14:paraId="08B63866" w14:textId="77777777" w:rsidR="0007352A" w:rsidRPr="007615EE" w:rsidRDefault="0007352A" w:rsidP="0007352A">
      <w:pPr>
        <w:widowControl/>
        <w:autoSpaceDE w:val="0"/>
        <w:autoSpaceDN w:val="0"/>
        <w:adjustRightInd w:val="0"/>
        <w:rPr>
          <w:rFonts w:asciiTheme="minorHAnsi" w:hAnsiTheme="minorHAnsi" w:cstheme="minorHAnsi"/>
          <w:sz w:val="18"/>
          <w:szCs w:val="18"/>
        </w:rPr>
      </w:pPr>
    </w:p>
    <w:p w14:paraId="519E6670" w14:textId="77777777" w:rsidR="00344AB9" w:rsidRPr="007615EE" w:rsidRDefault="00344AB9" w:rsidP="00344AB9">
      <w:pPr>
        <w:rPr>
          <w:rFonts w:asciiTheme="minorHAnsi" w:hAnsiTheme="minorHAnsi" w:cstheme="minorHAnsi"/>
          <w:sz w:val="18"/>
          <w:szCs w:val="18"/>
        </w:rPr>
      </w:pPr>
      <w:r w:rsidRPr="007615EE">
        <w:rPr>
          <w:rFonts w:asciiTheme="minorHAnsi" w:hAnsiTheme="minorHAnsi" w:cstheme="minorHAnsi"/>
          <w:sz w:val="18"/>
          <w:szCs w:val="18"/>
        </w:rPr>
        <w:t xml:space="preserve">Each bidder must answer the following questions pertaining to purchasing preferences.  </w:t>
      </w:r>
      <w:r w:rsidRPr="007615EE">
        <w:rPr>
          <w:rFonts w:asciiTheme="minorHAnsi" w:hAnsiTheme="minorHAnsi" w:cstheme="minorHAnsi"/>
          <w:b/>
          <w:i/>
          <w:sz w:val="18"/>
          <w:szCs w:val="18"/>
        </w:rPr>
        <w:t>No preference will be applied unless these questions have been answered and any required attachments included.</w:t>
      </w:r>
    </w:p>
    <w:p w14:paraId="44CCB82B" w14:textId="77777777" w:rsidR="00344AB9" w:rsidRPr="007615EE" w:rsidRDefault="00344AB9" w:rsidP="00344AB9">
      <w:pPr>
        <w:rPr>
          <w:rFonts w:asciiTheme="minorHAnsi" w:hAnsiTheme="minorHAnsi" w:cstheme="minorHAnsi"/>
          <w:sz w:val="18"/>
          <w:szCs w:val="18"/>
        </w:rPr>
      </w:pPr>
    </w:p>
    <w:p w14:paraId="7CC22F85" w14:textId="77777777" w:rsidR="007615EE" w:rsidRPr="007615EE" w:rsidRDefault="009F1624" w:rsidP="007615EE">
      <w:pPr>
        <w:widowControl/>
        <w:numPr>
          <w:ilvl w:val="0"/>
          <w:numId w:val="4"/>
        </w:numPr>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Are you claiming the U.S. Manufactured Product Preference (IC 5-22-15-21)? </w:t>
      </w:r>
      <w:r w:rsidR="008D024B" w:rsidRPr="007615EE">
        <w:rPr>
          <w:rFonts w:asciiTheme="minorHAnsi" w:hAnsiTheme="minorHAnsi" w:cstheme="minorHAnsi"/>
          <w:sz w:val="18"/>
          <w:szCs w:val="18"/>
        </w:rPr>
        <w:t xml:space="preserve"> (This is per individual line and should be noted</w:t>
      </w:r>
      <w:r w:rsidR="00903F78" w:rsidRPr="007615EE">
        <w:rPr>
          <w:rFonts w:asciiTheme="minorHAnsi" w:hAnsiTheme="minorHAnsi" w:cstheme="minorHAnsi"/>
          <w:sz w:val="18"/>
          <w:szCs w:val="18"/>
        </w:rPr>
        <w:t xml:space="preserve"> below</w:t>
      </w:r>
      <w:r w:rsidR="008D024B" w:rsidRPr="007615EE">
        <w:rPr>
          <w:rFonts w:asciiTheme="minorHAnsi" w:hAnsiTheme="minorHAnsi" w:cstheme="minorHAnsi"/>
          <w:sz w:val="18"/>
          <w:szCs w:val="18"/>
        </w:rPr>
        <w:t>)</w:t>
      </w:r>
    </w:p>
    <w:p w14:paraId="40A602B8" w14:textId="77777777" w:rsidR="007615EE" w:rsidRPr="007615EE" w:rsidRDefault="007615EE" w:rsidP="0017161C">
      <w:pPr>
        <w:widowControl/>
        <w:ind w:left="1800" w:firstLine="360"/>
        <w:rPr>
          <w:rFonts w:asciiTheme="minorHAnsi" w:hAnsiTheme="minorHAnsi" w:cstheme="minorHAnsi"/>
          <w:sz w:val="18"/>
          <w:szCs w:val="18"/>
        </w:rPr>
        <w:pPrChange w:id="4" w:author="Crncic, Autumn" w:date="2020-09-16T17:18:00Z">
          <w:pPr>
            <w:widowControl/>
            <w:ind w:firstLine="360"/>
          </w:pPr>
        </w:pPrChange>
      </w:pPr>
    </w:p>
    <w:p w14:paraId="3BC31AFF" w14:textId="51D18FA5" w:rsidR="009F1624" w:rsidRPr="007615EE" w:rsidRDefault="00191C9D" w:rsidP="007615EE">
      <w:pPr>
        <w:widowControl/>
        <w:ind w:firstLine="360"/>
        <w:rPr>
          <w:rFonts w:asciiTheme="minorHAnsi" w:hAnsiTheme="minorHAnsi" w:cstheme="minorHAnsi"/>
          <w:sz w:val="18"/>
          <w:szCs w:val="18"/>
        </w:rPr>
      </w:pPr>
      <w:r w:rsidRPr="007615EE">
        <w:rPr>
          <w:rFonts w:asciiTheme="minorHAnsi" w:hAnsiTheme="minorHAnsi" w:cstheme="minorHAnsi"/>
          <w:sz w:val="18"/>
          <w:szCs w:val="18"/>
        </w:rPr>
        <w:t>Yes</w:t>
      </w:r>
      <w:r w:rsidR="009F1624"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______</w:t>
      </w:r>
      <w:r w:rsidR="009F1624"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009F1624"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w:t>
      </w:r>
      <w:ins w:id="5" w:author="Crncic, Autumn" w:date="2020-09-16T17:18:00Z">
        <w:r w:rsidR="0017161C">
          <w:rPr>
            <w:rFonts w:asciiTheme="minorHAnsi" w:hAnsiTheme="minorHAnsi" w:cstheme="minorHAnsi"/>
            <w:sz w:val="18"/>
            <w:szCs w:val="18"/>
          </w:rPr>
          <w:t>X</w:t>
        </w:r>
      </w:ins>
      <w:r w:rsidR="007615EE" w:rsidRPr="007615EE">
        <w:rPr>
          <w:rFonts w:asciiTheme="minorHAnsi" w:hAnsiTheme="minorHAnsi" w:cstheme="minorHAnsi"/>
          <w:sz w:val="18"/>
          <w:szCs w:val="18"/>
        </w:rPr>
        <w:t>____</w:t>
      </w:r>
    </w:p>
    <w:p w14:paraId="46EF6D6C" w14:textId="77777777" w:rsidR="00344AB9" w:rsidRPr="007615EE" w:rsidRDefault="00344AB9" w:rsidP="009F1624">
      <w:pPr>
        <w:ind w:left="360"/>
        <w:rPr>
          <w:rFonts w:asciiTheme="minorHAnsi" w:hAnsiTheme="minorHAnsi" w:cstheme="minorHAnsi"/>
          <w:sz w:val="18"/>
          <w:szCs w:val="18"/>
        </w:rPr>
      </w:pPr>
    </w:p>
    <w:p w14:paraId="6A459855" w14:textId="77777777" w:rsidR="00344AB9" w:rsidRPr="007615EE" w:rsidRDefault="00DB2BC4" w:rsidP="007615EE">
      <w:pPr>
        <w:pStyle w:val="BodyTextIndent"/>
        <w:ind w:left="720" w:right="720" w:firstLine="0"/>
        <w:jc w:val="both"/>
        <w:rPr>
          <w:rFonts w:asciiTheme="minorHAnsi" w:hAnsiTheme="minorHAnsi" w:cstheme="minorHAnsi"/>
          <w:sz w:val="18"/>
          <w:szCs w:val="18"/>
        </w:rPr>
      </w:pPr>
      <w:r w:rsidRPr="007615EE">
        <w:rPr>
          <w:rFonts w:asciiTheme="minorHAnsi" w:hAnsiTheme="minorHAnsi" w:cstheme="minorHAnsi"/>
          <w:sz w:val="18"/>
          <w:szCs w:val="18"/>
        </w:rPr>
        <w:t xml:space="preserve">Vendor must provide information at the individual line level </w:t>
      </w:r>
      <w:proofErr w:type="gramStart"/>
      <w:r w:rsidRPr="007615EE">
        <w:rPr>
          <w:rFonts w:asciiTheme="minorHAnsi" w:hAnsiTheme="minorHAnsi" w:cstheme="minorHAnsi"/>
          <w:sz w:val="18"/>
          <w:szCs w:val="18"/>
        </w:rPr>
        <w:t>in regards to</w:t>
      </w:r>
      <w:proofErr w:type="gramEnd"/>
      <w:r w:rsidRPr="007615EE">
        <w:rPr>
          <w:rFonts w:asciiTheme="minorHAnsi" w:hAnsiTheme="minorHAnsi" w:cstheme="minorHAnsi"/>
          <w:sz w:val="18"/>
          <w:szCs w:val="18"/>
        </w:rPr>
        <w:t xml:space="preserve"> this preference.</w:t>
      </w:r>
      <w:r w:rsidR="00BA3B76" w:rsidRPr="007615EE">
        <w:rPr>
          <w:rFonts w:asciiTheme="minorHAnsi" w:hAnsiTheme="minorHAnsi" w:cstheme="minorHAnsi"/>
          <w:sz w:val="18"/>
          <w:szCs w:val="18"/>
        </w:rPr>
        <w:t xml:space="preserve">  </w:t>
      </w:r>
      <w:r w:rsidR="00D74CEA" w:rsidRPr="007615EE">
        <w:rPr>
          <w:rFonts w:asciiTheme="minorHAnsi" w:hAnsiTheme="minorHAnsi" w:cstheme="minorHAnsi"/>
          <w:sz w:val="18"/>
          <w:szCs w:val="18"/>
        </w:rPr>
        <w:t>If</w:t>
      </w:r>
      <w:r w:rsidR="00344AB9" w:rsidRPr="007615EE">
        <w:rPr>
          <w:rFonts w:asciiTheme="minorHAnsi" w:hAnsiTheme="minorHAnsi" w:cstheme="minorHAnsi"/>
          <w:sz w:val="18"/>
          <w:szCs w:val="18"/>
        </w:rPr>
        <w:t xml:space="preserve"> yes, the bidder i</w:t>
      </w:r>
      <w:r w:rsidRPr="007615EE">
        <w:rPr>
          <w:rFonts w:asciiTheme="minorHAnsi" w:hAnsiTheme="minorHAnsi" w:cstheme="minorHAnsi"/>
          <w:sz w:val="18"/>
          <w:szCs w:val="18"/>
        </w:rPr>
        <w:t xml:space="preserve">s certifying under penalties of </w:t>
      </w:r>
      <w:r w:rsidR="00344AB9" w:rsidRPr="007615EE">
        <w:rPr>
          <w:rFonts w:asciiTheme="minorHAnsi" w:hAnsiTheme="minorHAnsi" w:cstheme="minorHAnsi"/>
          <w:sz w:val="18"/>
          <w:szCs w:val="18"/>
        </w:rPr>
        <w:t xml:space="preserve">perjury that each of the bidder’s end products, except those listed </w:t>
      </w:r>
      <w:r w:rsidR="00D74CEA" w:rsidRPr="007615EE">
        <w:rPr>
          <w:rFonts w:asciiTheme="minorHAnsi" w:hAnsiTheme="minorHAnsi" w:cstheme="minorHAnsi"/>
          <w:sz w:val="18"/>
          <w:szCs w:val="18"/>
        </w:rPr>
        <w:t xml:space="preserve">under the Exceptions section, </w:t>
      </w:r>
      <w:r w:rsidR="00BA3B76" w:rsidRPr="007615EE">
        <w:rPr>
          <w:rFonts w:asciiTheme="minorHAnsi" w:hAnsiTheme="minorHAnsi" w:cstheme="minorHAnsi"/>
          <w:sz w:val="18"/>
          <w:szCs w:val="18"/>
        </w:rPr>
        <w:t>is</w:t>
      </w:r>
      <w:r w:rsidR="00D74CEA" w:rsidRPr="007615EE">
        <w:rPr>
          <w:rFonts w:asciiTheme="minorHAnsi" w:hAnsiTheme="minorHAnsi" w:cstheme="minorHAnsi"/>
          <w:sz w:val="18"/>
          <w:szCs w:val="18"/>
        </w:rPr>
        <w:t xml:space="preserve"> a</w:t>
      </w:r>
      <w:r w:rsidR="00344AB9" w:rsidRPr="007615EE">
        <w:rPr>
          <w:rFonts w:asciiTheme="minorHAnsi" w:hAnsiTheme="minorHAnsi" w:cstheme="minorHAnsi"/>
          <w:sz w:val="18"/>
          <w:szCs w:val="18"/>
        </w:rPr>
        <w:t xml:space="preserve"> U.S. Manufactured Product as </w:t>
      </w:r>
      <w:r w:rsidR="00BA3B76" w:rsidRPr="007615EE">
        <w:rPr>
          <w:rFonts w:asciiTheme="minorHAnsi" w:hAnsiTheme="minorHAnsi" w:cstheme="minorHAnsi"/>
          <w:sz w:val="18"/>
          <w:szCs w:val="18"/>
        </w:rPr>
        <w:t xml:space="preserve">described </w:t>
      </w:r>
      <w:r w:rsidR="00344AB9" w:rsidRPr="007615EE">
        <w:rPr>
          <w:rFonts w:asciiTheme="minorHAnsi" w:hAnsiTheme="minorHAnsi" w:cstheme="minorHAnsi"/>
          <w:sz w:val="18"/>
          <w:szCs w:val="18"/>
        </w:rPr>
        <w:t>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0AF1D564" w14:textId="77777777" w:rsidR="009F1624" w:rsidRPr="007615EE" w:rsidRDefault="009F1624" w:rsidP="00344AB9">
      <w:pPr>
        <w:pStyle w:val="BodyTextIndent"/>
        <w:rPr>
          <w:rFonts w:asciiTheme="minorHAnsi" w:hAnsiTheme="minorHAnsi" w:cstheme="minorHAnsi"/>
          <w:sz w:val="18"/>
          <w:szCs w:val="18"/>
        </w:rPr>
      </w:pPr>
    </w:p>
    <w:p w14:paraId="7A940F01" w14:textId="77777777" w:rsidR="009F1624" w:rsidRPr="007615EE" w:rsidRDefault="009F1624" w:rsidP="007615EE">
      <w:pPr>
        <w:pStyle w:val="BodyTextIndent"/>
        <w:spacing w:line="360" w:lineRule="auto"/>
        <w:ind w:left="720" w:right="720" w:firstLine="0"/>
        <w:rPr>
          <w:rFonts w:asciiTheme="minorHAnsi" w:hAnsiTheme="minorHAnsi" w:cstheme="minorHAnsi"/>
          <w:sz w:val="18"/>
          <w:szCs w:val="18"/>
        </w:rPr>
      </w:pPr>
      <w:r w:rsidRPr="007615EE">
        <w:rPr>
          <w:rFonts w:asciiTheme="minorHAnsi" w:hAnsiTheme="minorHAnsi" w:cstheme="minorHAnsi"/>
          <w:sz w:val="18"/>
          <w:szCs w:val="18"/>
        </w:rPr>
        <w:t>Please list what line items this preference will apply to: ________________________________________________________________________________________________________________________________</w:t>
      </w:r>
      <w:r w:rsidR="007615EE" w:rsidRPr="007615EE">
        <w:rPr>
          <w:rFonts w:asciiTheme="minorHAnsi" w:hAnsiTheme="minorHAnsi" w:cstheme="minorHAnsi"/>
          <w:sz w:val="18"/>
          <w:szCs w:val="18"/>
        </w:rPr>
        <w:t>________________________________________________________________________________</w:t>
      </w:r>
    </w:p>
    <w:p w14:paraId="1D10839D" w14:textId="77777777" w:rsidR="00F079D7" w:rsidRPr="007615EE" w:rsidRDefault="00F079D7" w:rsidP="00344AB9">
      <w:pPr>
        <w:pStyle w:val="BodyTextIndent"/>
        <w:rPr>
          <w:rFonts w:asciiTheme="minorHAnsi" w:hAnsiTheme="minorHAnsi" w:cstheme="minorHAnsi"/>
          <w:sz w:val="18"/>
          <w:szCs w:val="18"/>
        </w:rPr>
      </w:pPr>
    </w:p>
    <w:p w14:paraId="1D95E764" w14:textId="77777777" w:rsidR="007615EE" w:rsidRPr="007615EE" w:rsidRDefault="00F079D7" w:rsidP="00F079D7">
      <w:pPr>
        <w:pStyle w:val="BodyTextIndent"/>
        <w:widowControl/>
        <w:numPr>
          <w:ilvl w:val="0"/>
          <w:numId w:val="4"/>
        </w:numPr>
        <w:tabs>
          <w:tab w:val="clear" w:pos="-144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 Are you claiming the Indiana Business Prefe</w:t>
      </w:r>
      <w:r w:rsidR="007615EE" w:rsidRPr="007615EE">
        <w:rPr>
          <w:rFonts w:asciiTheme="minorHAnsi" w:hAnsiTheme="minorHAnsi" w:cstheme="minorHAnsi"/>
          <w:sz w:val="18"/>
          <w:szCs w:val="18"/>
        </w:rPr>
        <w:t>rence (IC 5-22-15-20.5)?</w:t>
      </w:r>
    </w:p>
    <w:p w14:paraId="1ADABA80" w14:textId="77777777" w:rsidR="007615EE" w:rsidRPr="007615EE" w:rsidRDefault="007615EE" w:rsidP="007615EE">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4318BCD" w14:textId="36D6183A" w:rsidR="00F079D7" w:rsidRPr="007615EE" w:rsidRDefault="00F079D7" w:rsidP="007615EE">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7615EE" w:rsidRPr="007615EE">
        <w:rPr>
          <w:rFonts w:asciiTheme="minorHAnsi" w:hAnsiTheme="minorHAnsi" w:cstheme="minorHAnsi"/>
          <w:sz w:val="18"/>
          <w:szCs w:val="18"/>
        </w:rPr>
        <w:t>______</w:t>
      </w:r>
      <w:r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w:t>
      </w:r>
      <w:ins w:id="6" w:author="Crncic, Autumn" w:date="2020-09-16T17:19:00Z">
        <w:r w:rsidR="0017161C">
          <w:rPr>
            <w:rFonts w:asciiTheme="minorHAnsi" w:hAnsiTheme="minorHAnsi" w:cstheme="minorHAnsi"/>
            <w:sz w:val="18"/>
            <w:szCs w:val="18"/>
          </w:rPr>
          <w:t>X</w:t>
        </w:r>
      </w:ins>
      <w:r w:rsidR="007615EE" w:rsidRPr="007615EE">
        <w:rPr>
          <w:rFonts w:asciiTheme="minorHAnsi" w:hAnsiTheme="minorHAnsi" w:cstheme="minorHAnsi"/>
          <w:sz w:val="18"/>
          <w:szCs w:val="18"/>
        </w:rPr>
        <w:t>____</w:t>
      </w:r>
    </w:p>
    <w:p w14:paraId="0BCD265F" w14:textId="77777777" w:rsidR="00F079D7" w:rsidRPr="007615EE" w:rsidRDefault="00F079D7" w:rsidP="00F079D7">
      <w:pPr>
        <w:pStyle w:val="BodyTextIndent"/>
        <w:rPr>
          <w:rFonts w:asciiTheme="minorHAnsi" w:hAnsiTheme="minorHAnsi" w:cstheme="minorHAnsi"/>
          <w:sz w:val="18"/>
          <w:szCs w:val="18"/>
        </w:rPr>
      </w:pPr>
    </w:p>
    <w:p w14:paraId="5845B765" w14:textId="47D38C58" w:rsidR="00F079D7" w:rsidRPr="007615EE" w:rsidRDefault="00F079D7" w:rsidP="007615EE">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sidRPr="007615EE">
        <w:rPr>
          <w:rFonts w:asciiTheme="minorHAnsi" w:hAnsiTheme="minorHAnsi" w:cstheme="minorHAnsi"/>
          <w:sz w:val="18"/>
          <w:szCs w:val="18"/>
        </w:rPr>
        <w:t>Indicate under which provision you are claiming to qualify as an Indiana business</w:t>
      </w:r>
      <w:r w:rsidR="00D84B06">
        <w:rPr>
          <w:rFonts w:asciiTheme="minorHAnsi" w:hAnsiTheme="minorHAnsi" w:cstheme="minorHAnsi"/>
          <w:sz w:val="18"/>
          <w:szCs w:val="18"/>
        </w:rPr>
        <w:t xml:space="preserve">. </w:t>
      </w:r>
      <w:r w:rsidR="00DC7CA1">
        <w:rPr>
          <w:rFonts w:asciiTheme="minorHAnsi" w:hAnsiTheme="minorHAnsi" w:cstheme="minorHAnsi"/>
          <w:sz w:val="18"/>
          <w:szCs w:val="18"/>
        </w:rPr>
        <w:t xml:space="preserve"> F</w:t>
      </w:r>
      <w:r w:rsidRPr="007615EE">
        <w:rPr>
          <w:rFonts w:asciiTheme="minorHAnsi" w:hAnsiTheme="minorHAnsi" w:cstheme="minorHAnsi"/>
          <w:sz w:val="18"/>
          <w:szCs w:val="18"/>
        </w:rPr>
        <w:t xml:space="preserve">ully complete the </w:t>
      </w:r>
      <w:r w:rsidRPr="00D84B06">
        <w:rPr>
          <w:rFonts w:asciiTheme="minorHAnsi" w:hAnsiTheme="minorHAnsi" w:cstheme="minorHAnsi"/>
          <w:i/>
          <w:sz w:val="18"/>
          <w:szCs w:val="18"/>
        </w:rPr>
        <w:t>Indiana Economic Impact Form</w:t>
      </w:r>
      <w:r w:rsidRPr="007615EE">
        <w:rPr>
          <w:rFonts w:asciiTheme="minorHAnsi" w:hAnsiTheme="minorHAnsi" w:cstheme="minorHAnsi"/>
          <w:sz w:val="18"/>
          <w:szCs w:val="18"/>
        </w:rPr>
        <w:t xml:space="preserve"> (State Form # 51778</w:t>
      </w:r>
      <w:r w:rsidR="00DC7CA1" w:rsidRPr="007615EE">
        <w:rPr>
          <w:rFonts w:asciiTheme="minorHAnsi" w:hAnsiTheme="minorHAnsi" w:cstheme="minorHAnsi"/>
          <w:sz w:val="18"/>
          <w:szCs w:val="18"/>
        </w:rPr>
        <w:t>) and</w:t>
      </w:r>
      <w:r w:rsidRPr="007615EE">
        <w:rPr>
          <w:rFonts w:asciiTheme="minorHAnsi" w:hAnsiTheme="minorHAnsi" w:cstheme="minorHAnsi"/>
          <w:sz w:val="18"/>
          <w:szCs w:val="18"/>
        </w:rPr>
        <w:t xml:space="preserve"> include it with your bid/proposal.</w:t>
      </w:r>
      <w:r w:rsidR="00DC7CA1">
        <w:rPr>
          <w:rFonts w:asciiTheme="minorHAnsi" w:hAnsiTheme="minorHAnsi" w:cstheme="minorHAnsi"/>
          <w:sz w:val="18"/>
          <w:szCs w:val="18"/>
        </w:rPr>
        <w:t xml:space="preserve">  </w:t>
      </w:r>
      <w:r w:rsidR="00DC7CA1" w:rsidRPr="007615EE">
        <w:rPr>
          <w:rFonts w:asciiTheme="minorHAnsi" w:hAnsiTheme="minorHAnsi" w:cstheme="minorHAnsi"/>
          <w:sz w:val="18"/>
          <w:szCs w:val="18"/>
        </w:rPr>
        <w:t>To verify that your company qualifies</w:t>
      </w:r>
      <w:r w:rsidR="00DC7CA1">
        <w:rPr>
          <w:rFonts w:asciiTheme="minorHAnsi" w:hAnsiTheme="minorHAnsi" w:cstheme="minorHAnsi"/>
          <w:sz w:val="18"/>
          <w:szCs w:val="18"/>
        </w:rPr>
        <w:t xml:space="preserve"> for 1 – 5,</w:t>
      </w:r>
      <w:r w:rsidR="00DC7CA1" w:rsidRPr="007615EE">
        <w:rPr>
          <w:rFonts w:asciiTheme="minorHAnsi" w:hAnsiTheme="minorHAnsi" w:cstheme="minorHAnsi"/>
          <w:sz w:val="18"/>
          <w:szCs w:val="18"/>
        </w:rPr>
        <w:t xml:space="preserve"> you </w:t>
      </w:r>
      <w:r w:rsidR="00DC7CA1">
        <w:rPr>
          <w:rFonts w:asciiTheme="minorHAnsi" w:hAnsiTheme="minorHAnsi" w:cstheme="minorHAnsi"/>
          <w:sz w:val="18"/>
          <w:szCs w:val="18"/>
        </w:rPr>
        <w:t>should e-</w:t>
      </w:r>
      <w:r w:rsidR="00DC7CA1" w:rsidRPr="007615EE">
        <w:rPr>
          <w:rFonts w:asciiTheme="minorHAnsi" w:hAnsiTheme="minorHAnsi" w:cstheme="minorHAnsi"/>
          <w:sz w:val="18"/>
          <w:szCs w:val="18"/>
        </w:rPr>
        <w:t xml:space="preserve">mail </w:t>
      </w:r>
      <w:hyperlink r:id="rId15" w:history="1">
        <w:r w:rsidR="00DC7CA1" w:rsidRPr="007615EE">
          <w:rPr>
            <w:rStyle w:val="Hyperlink"/>
            <w:rFonts w:asciiTheme="minorHAnsi" w:hAnsiTheme="minorHAnsi" w:cstheme="minorHAnsi"/>
            <w:sz w:val="18"/>
            <w:szCs w:val="18"/>
          </w:rPr>
          <w:t>buyindianainvest@idoa.in.gov</w:t>
        </w:r>
      </w:hyperlink>
      <w:r w:rsidR="00DC7CA1">
        <w:rPr>
          <w:rFonts w:asciiTheme="minorHAnsi" w:hAnsiTheme="minorHAnsi" w:cstheme="minorHAnsi"/>
          <w:sz w:val="18"/>
          <w:szCs w:val="18"/>
        </w:rPr>
        <w:t>.   Please s</w:t>
      </w:r>
      <w:r w:rsidR="00DC7CA1" w:rsidRPr="007615EE">
        <w:rPr>
          <w:rFonts w:asciiTheme="minorHAnsi" w:hAnsiTheme="minorHAnsi" w:cstheme="minorHAnsi"/>
          <w:sz w:val="18"/>
          <w:szCs w:val="18"/>
        </w:rPr>
        <w:t xml:space="preserve">ubmit the response received </w:t>
      </w:r>
      <w:r w:rsidR="00DC7CA1">
        <w:rPr>
          <w:rFonts w:asciiTheme="minorHAnsi" w:hAnsiTheme="minorHAnsi" w:cstheme="minorHAnsi"/>
          <w:sz w:val="18"/>
          <w:szCs w:val="18"/>
        </w:rPr>
        <w:t>from that e-mail for</w:t>
      </w:r>
      <w:r w:rsidR="00DC7CA1" w:rsidRPr="007615EE">
        <w:rPr>
          <w:rFonts w:asciiTheme="minorHAnsi" w:hAnsiTheme="minorHAnsi" w:cstheme="minorHAnsi"/>
          <w:sz w:val="18"/>
          <w:szCs w:val="18"/>
        </w:rPr>
        <w:t xml:space="preserve"> verification purposes.</w:t>
      </w:r>
      <w:r w:rsidRPr="007615EE">
        <w:rPr>
          <w:rFonts w:asciiTheme="minorHAnsi" w:hAnsiTheme="minorHAnsi" w:cstheme="minorHAnsi"/>
          <w:sz w:val="18"/>
          <w:szCs w:val="18"/>
        </w:rPr>
        <w:t>  If you are clai</w:t>
      </w:r>
      <w:r w:rsidR="00D84B06">
        <w:rPr>
          <w:rFonts w:asciiTheme="minorHAnsi" w:hAnsiTheme="minorHAnsi" w:cstheme="minorHAnsi"/>
          <w:sz w:val="18"/>
          <w:szCs w:val="18"/>
        </w:rPr>
        <w:t xml:space="preserve">ming this preference based 4 or </w:t>
      </w:r>
      <w:r w:rsidRPr="007615EE">
        <w:rPr>
          <w:rFonts w:asciiTheme="minorHAnsi" w:hAnsiTheme="minorHAnsi" w:cstheme="minorHAnsi"/>
          <w:sz w:val="18"/>
          <w:szCs w:val="18"/>
        </w:rPr>
        <w:t>5, please submit the documentation as requested under each category.</w:t>
      </w:r>
    </w:p>
    <w:p w14:paraId="05996FF7" w14:textId="77777777" w:rsidR="00F079D7" w:rsidRPr="007615EE" w:rsidRDefault="00F079D7" w:rsidP="00F079D7">
      <w:pPr>
        <w:pStyle w:val="BodyTextIndent"/>
        <w:rPr>
          <w:rFonts w:asciiTheme="minorHAnsi" w:hAnsiTheme="minorHAnsi" w:cstheme="minorHAnsi"/>
          <w:sz w:val="18"/>
          <w:szCs w:val="18"/>
        </w:rPr>
      </w:pPr>
    </w:p>
    <w:p w14:paraId="6A691B23" w14:textId="77777777" w:rsidR="00D84B06" w:rsidRDefault="00064A80" w:rsidP="00D84B06">
      <w:pPr>
        <w:ind w:left="720" w:right="720"/>
        <w:rPr>
          <w:rFonts w:asciiTheme="minorHAnsi" w:hAnsiTheme="minorHAnsi" w:cstheme="minorHAnsi"/>
          <w:sz w:val="18"/>
          <w:szCs w:val="18"/>
        </w:rPr>
      </w:pPr>
      <w:r>
        <w:rPr>
          <w:rFonts w:asciiTheme="minorHAnsi" w:hAnsiTheme="minorHAnsi" w:cstheme="minorHAnsi"/>
          <w:sz w:val="18"/>
          <w:szCs w:val="18"/>
        </w:rPr>
        <w:t>______ (1) A</w:t>
      </w:r>
      <w:r w:rsidR="00F079D7" w:rsidRPr="007615EE">
        <w:rPr>
          <w:rFonts w:asciiTheme="minorHAnsi" w:hAnsiTheme="minorHAnsi" w:cstheme="minorHAnsi"/>
          <w:sz w:val="18"/>
          <w:szCs w:val="18"/>
        </w:rPr>
        <w:t xml:space="preserve"> business whose principal place of</w:t>
      </w:r>
      <w:r w:rsidR="00D84B06">
        <w:rPr>
          <w:rFonts w:asciiTheme="minorHAnsi" w:hAnsiTheme="minorHAnsi" w:cstheme="minorHAnsi"/>
          <w:sz w:val="18"/>
          <w:szCs w:val="18"/>
        </w:rPr>
        <w:t xml:space="preserve"> business </w:t>
      </w:r>
      <w:proofErr w:type="gramStart"/>
      <w:r w:rsidR="00D84B06">
        <w:rPr>
          <w:rFonts w:asciiTheme="minorHAnsi" w:hAnsiTheme="minorHAnsi" w:cstheme="minorHAnsi"/>
          <w:sz w:val="18"/>
          <w:szCs w:val="18"/>
        </w:rPr>
        <w:t>is located in</w:t>
      </w:r>
      <w:proofErr w:type="gramEnd"/>
      <w:r w:rsidR="00D84B06">
        <w:rPr>
          <w:rFonts w:asciiTheme="minorHAnsi" w:hAnsiTheme="minorHAnsi" w:cstheme="minorHAnsi"/>
          <w:sz w:val="18"/>
          <w:szCs w:val="18"/>
        </w:rPr>
        <w:t xml:space="preserve"> Indiana</w:t>
      </w:r>
    </w:p>
    <w:p w14:paraId="5D4307B2" w14:textId="77777777"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00F079D7" w:rsidRPr="007615EE">
        <w:rPr>
          <w:rFonts w:asciiTheme="minorHAnsi" w:hAnsiTheme="minorHAnsi" w:cstheme="minorHAnsi"/>
          <w:sz w:val="18"/>
          <w:szCs w:val="18"/>
        </w:rPr>
        <w:t xml:space="preserve"> (2) A business that pays </w:t>
      </w:r>
      <w:proofErr w:type="gramStart"/>
      <w:r w:rsidR="00F079D7" w:rsidRPr="007615EE">
        <w:rPr>
          <w:rFonts w:asciiTheme="minorHAnsi" w:hAnsiTheme="minorHAnsi" w:cstheme="minorHAnsi"/>
          <w:sz w:val="18"/>
          <w:szCs w:val="18"/>
        </w:rPr>
        <w:t>a majority of</w:t>
      </w:r>
      <w:proofErr w:type="gramEnd"/>
      <w:r w:rsidR="00F079D7" w:rsidRPr="007615EE">
        <w:rPr>
          <w:rFonts w:asciiTheme="minorHAnsi" w:hAnsiTheme="minorHAnsi" w:cstheme="minorHAnsi"/>
          <w:sz w:val="18"/>
          <w:szCs w:val="18"/>
        </w:rPr>
        <w:t xml:space="preserve"> its payroll (in dollar </w:t>
      </w:r>
      <w:r>
        <w:rPr>
          <w:rFonts w:asciiTheme="minorHAnsi" w:hAnsiTheme="minorHAnsi" w:cstheme="minorHAnsi"/>
          <w:sz w:val="18"/>
          <w:szCs w:val="18"/>
        </w:rPr>
        <w:t>volume) to residents of Indiana</w:t>
      </w:r>
    </w:p>
    <w:p w14:paraId="6F8B2CC6" w14:textId="77777777"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00F079D7" w:rsidRPr="007615EE">
        <w:rPr>
          <w:rFonts w:asciiTheme="minorHAnsi" w:hAnsiTheme="minorHAnsi" w:cstheme="minorHAnsi"/>
          <w:sz w:val="18"/>
          <w:szCs w:val="18"/>
        </w:rPr>
        <w:t xml:space="preserve"> (3) A business that employs Indiana residents as </w:t>
      </w:r>
      <w:proofErr w:type="gramStart"/>
      <w:r w:rsidR="00F079D7" w:rsidRPr="007615EE">
        <w:rPr>
          <w:rFonts w:asciiTheme="minorHAnsi" w:hAnsiTheme="minorHAnsi" w:cstheme="minorHAnsi"/>
          <w:sz w:val="18"/>
          <w:szCs w:val="18"/>
        </w:rPr>
        <w:t>a majority of</w:t>
      </w:r>
      <w:proofErr w:type="gramEnd"/>
      <w:r w:rsidR="00F079D7" w:rsidRPr="007615EE">
        <w:rPr>
          <w:rFonts w:asciiTheme="minorHAnsi" w:hAnsiTheme="minorHAnsi" w:cstheme="minorHAnsi"/>
          <w:sz w:val="18"/>
          <w:szCs w:val="18"/>
        </w:rPr>
        <w:t xml:space="preserve"> its employee</w:t>
      </w:r>
      <w:r>
        <w:rPr>
          <w:rFonts w:asciiTheme="minorHAnsi" w:hAnsiTheme="minorHAnsi" w:cstheme="minorHAnsi"/>
          <w:sz w:val="18"/>
          <w:szCs w:val="18"/>
        </w:rPr>
        <w:t>s</w:t>
      </w:r>
    </w:p>
    <w:p w14:paraId="4941A476" w14:textId="77777777" w:rsidR="00F079D7" w:rsidRPr="007615EE" w:rsidRDefault="00F079D7" w:rsidP="00D84B06">
      <w:pPr>
        <w:rPr>
          <w:rFonts w:asciiTheme="minorHAnsi" w:hAnsiTheme="minorHAnsi" w:cstheme="minorHAnsi"/>
          <w:sz w:val="18"/>
          <w:szCs w:val="18"/>
        </w:rPr>
      </w:pPr>
    </w:p>
    <w:p w14:paraId="764F1882" w14:textId="77777777" w:rsidR="00D84B06" w:rsidRDefault="00F079D7" w:rsidP="00D84B06">
      <w:pPr>
        <w:ind w:left="720" w:right="720"/>
        <w:jc w:val="both"/>
        <w:rPr>
          <w:rFonts w:asciiTheme="minorHAnsi" w:hAnsiTheme="minorHAnsi" w:cstheme="minorHAnsi"/>
          <w:sz w:val="18"/>
          <w:szCs w:val="18"/>
        </w:rPr>
      </w:pPr>
      <w:r w:rsidRPr="007615EE">
        <w:rPr>
          <w:rFonts w:asciiTheme="minorHAnsi" w:hAnsiTheme="minorHAnsi" w:cstheme="minorHAnsi"/>
          <w:sz w:val="18"/>
          <w:szCs w:val="18"/>
        </w:rPr>
        <w:t>Any company that can demonstrate a minimum capital investment of $5 million or more in plant and/or equipment or annual lease payments of $2.5 million or more qualifies as an I</w:t>
      </w:r>
      <w:r w:rsidR="00D84B06">
        <w:rPr>
          <w:rFonts w:asciiTheme="minorHAnsi" w:hAnsiTheme="minorHAnsi" w:cstheme="minorHAnsi"/>
          <w:sz w:val="18"/>
          <w:szCs w:val="18"/>
        </w:rPr>
        <w:t xml:space="preserve">ndiana business under category </w:t>
      </w:r>
      <w:r w:rsidRPr="007615EE">
        <w:rPr>
          <w:rFonts w:asciiTheme="minorHAnsi" w:hAnsiTheme="minorHAnsi" w:cstheme="minorHAnsi"/>
          <w:sz w:val="18"/>
          <w:szCs w:val="18"/>
        </w:rPr>
        <w:t>4.  If an out of state company does not meet one of these criteria, it can submit documentation/justification to the State for review fo</w:t>
      </w:r>
      <w:r w:rsidR="00D84B06">
        <w:rPr>
          <w:rFonts w:asciiTheme="minorHAnsi" w:hAnsiTheme="minorHAnsi" w:cstheme="minorHAnsi"/>
          <w:sz w:val="18"/>
          <w:szCs w:val="18"/>
        </w:rPr>
        <w:t>r inclusion under this category.</w:t>
      </w:r>
    </w:p>
    <w:p w14:paraId="536C24AB" w14:textId="77777777" w:rsidR="00D84B06" w:rsidRDefault="00D84B06" w:rsidP="00D84B06">
      <w:pPr>
        <w:ind w:left="720" w:right="720"/>
        <w:jc w:val="both"/>
        <w:rPr>
          <w:rFonts w:asciiTheme="minorHAnsi" w:hAnsiTheme="minorHAnsi" w:cstheme="minorHAnsi"/>
          <w:sz w:val="18"/>
          <w:szCs w:val="18"/>
        </w:rPr>
      </w:pPr>
    </w:p>
    <w:p w14:paraId="76C78E42" w14:textId="77777777" w:rsidR="00D84B06" w:rsidRPr="007615EE"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 xml:space="preserve">______ </w:t>
      </w:r>
      <w:r w:rsidR="00064A80">
        <w:rPr>
          <w:rFonts w:asciiTheme="minorHAnsi" w:hAnsiTheme="minorHAnsi" w:cstheme="minorHAnsi"/>
          <w:sz w:val="18"/>
          <w:szCs w:val="18"/>
        </w:rPr>
        <w:t>(4) A</w:t>
      </w:r>
      <w:r w:rsidRPr="007615EE">
        <w:rPr>
          <w:rFonts w:asciiTheme="minorHAnsi" w:hAnsiTheme="minorHAnsi" w:cstheme="minorHAnsi"/>
          <w:sz w:val="18"/>
          <w:szCs w:val="18"/>
        </w:rPr>
        <w:t xml:space="preserve"> business that makes significant</w:t>
      </w:r>
      <w:r>
        <w:rPr>
          <w:rFonts w:asciiTheme="minorHAnsi" w:hAnsiTheme="minorHAnsi" w:cstheme="minorHAnsi"/>
          <w:sz w:val="18"/>
          <w:szCs w:val="18"/>
        </w:rPr>
        <w:t xml:space="preserve"> capital investments in Indiana</w:t>
      </w:r>
    </w:p>
    <w:p w14:paraId="60A96785" w14:textId="77777777" w:rsidR="00D84B06" w:rsidRDefault="00D84B06" w:rsidP="00D84B06">
      <w:pPr>
        <w:ind w:left="720" w:right="720"/>
        <w:jc w:val="both"/>
        <w:rPr>
          <w:rFonts w:asciiTheme="minorHAnsi" w:hAnsiTheme="minorHAnsi" w:cstheme="minorHAnsi"/>
          <w:sz w:val="18"/>
          <w:szCs w:val="18"/>
        </w:rPr>
      </w:pPr>
    </w:p>
    <w:p w14:paraId="5DF548BC" w14:textId="77777777" w:rsidR="00F079D7" w:rsidRDefault="00F079D7" w:rsidP="00D84B06">
      <w:pPr>
        <w:ind w:left="720" w:right="720"/>
        <w:jc w:val="both"/>
        <w:rPr>
          <w:rFonts w:asciiTheme="minorHAnsi" w:hAnsiTheme="minorHAnsi" w:cstheme="minorHAnsi"/>
          <w:sz w:val="18"/>
          <w:szCs w:val="18"/>
        </w:rPr>
      </w:pPr>
      <w:r w:rsidRPr="007615EE">
        <w:rPr>
          <w:rFonts w:asciiTheme="minorHAnsi" w:hAnsiTheme="minorHAnsi" w:cstheme="minorHAnsi"/>
          <w:sz w:val="18"/>
          <w:szCs w:val="18"/>
        </w:rPr>
        <w:t>Any company that is in the top 500 companies (adjusted) for one of the following categories: number of employees (D</w:t>
      </w:r>
      <w:r w:rsidR="00D84B06">
        <w:rPr>
          <w:rFonts w:asciiTheme="minorHAnsi" w:hAnsiTheme="minorHAnsi" w:cstheme="minorHAnsi"/>
          <w:sz w:val="18"/>
          <w:szCs w:val="18"/>
        </w:rPr>
        <w:t>WD), unemployment taxes (DWD), </w:t>
      </w:r>
      <w:r w:rsidRPr="007615EE">
        <w:rPr>
          <w:rFonts w:asciiTheme="minorHAnsi" w:hAnsiTheme="minorHAnsi" w:cstheme="minorHAnsi"/>
          <w:sz w:val="18"/>
          <w:szCs w:val="18"/>
        </w:rPr>
        <w:t xml:space="preserve">payroll withholding taxes (DOR), </w:t>
      </w:r>
      <w:r w:rsidR="00D84B06">
        <w:rPr>
          <w:rFonts w:asciiTheme="minorHAnsi" w:hAnsiTheme="minorHAnsi" w:cstheme="minorHAnsi"/>
          <w:sz w:val="18"/>
          <w:szCs w:val="18"/>
        </w:rPr>
        <w:t>or Corporate Income Taxes (DOR),</w:t>
      </w:r>
      <w:r w:rsidRPr="007615EE">
        <w:rPr>
          <w:rFonts w:asciiTheme="minorHAnsi" w:hAnsiTheme="minorHAnsi" w:cstheme="minorHAnsi"/>
          <w:sz w:val="18"/>
          <w:szCs w:val="18"/>
        </w:rPr>
        <w:t xml:space="preserve"> qualifies as an Indiana business under category 5.  To verify that your company qualifies</w:t>
      </w:r>
      <w:r w:rsidR="00D84B06">
        <w:rPr>
          <w:rFonts w:asciiTheme="minorHAnsi" w:hAnsiTheme="minorHAnsi" w:cstheme="minorHAnsi"/>
          <w:sz w:val="18"/>
          <w:szCs w:val="18"/>
        </w:rPr>
        <w:t>,</w:t>
      </w:r>
      <w:r w:rsidRPr="007615EE">
        <w:rPr>
          <w:rFonts w:asciiTheme="minorHAnsi" w:hAnsiTheme="minorHAnsi" w:cstheme="minorHAnsi"/>
          <w:sz w:val="18"/>
          <w:szCs w:val="18"/>
        </w:rPr>
        <w:t xml:space="preserve"> you </w:t>
      </w:r>
      <w:r w:rsidR="00D84B06">
        <w:rPr>
          <w:rFonts w:asciiTheme="minorHAnsi" w:hAnsiTheme="minorHAnsi" w:cstheme="minorHAnsi"/>
          <w:sz w:val="18"/>
          <w:szCs w:val="18"/>
        </w:rPr>
        <w:t>can e-</w:t>
      </w:r>
      <w:r w:rsidRPr="007615EE">
        <w:rPr>
          <w:rFonts w:asciiTheme="minorHAnsi" w:hAnsiTheme="minorHAnsi" w:cstheme="minorHAnsi"/>
          <w:sz w:val="18"/>
          <w:szCs w:val="18"/>
        </w:rPr>
        <w:t xml:space="preserve">mail </w:t>
      </w:r>
      <w:hyperlink r:id="rId16" w:history="1">
        <w:r w:rsidRPr="007615EE">
          <w:rPr>
            <w:rStyle w:val="Hyperlink"/>
            <w:rFonts w:asciiTheme="minorHAnsi" w:hAnsiTheme="minorHAnsi" w:cstheme="minorHAnsi"/>
            <w:sz w:val="18"/>
            <w:szCs w:val="18"/>
          </w:rPr>
          <w:t>buyindianainvest@idoa.in.gov</w:t>
        </w:r>
      </w:hyperlink>
      <w:r w:rsidR="00D84B06">
        <w:rPr>
          <w:rFonts w:asciiTheme="minorHAnsi" w:hAnsiTheme="minorHAnsi" w:cstheme="minorHAnsi"/>
          <w:sz w:val="18"/>
          <w:szCs w:val="18"/>
        </w:rPr>
        <w:t>.   Please s</w:t>
      </w:r>
      <w:r w:rsidRPr="007615EE">
        <w:rPr>
          <w:rFonts w:asciiTheme="minorHAnsi" w:hAnsiTheme="minorHAnsi" w:cstheme="minorHAnsi"/>
          <w:sz w:val="18"/>
          <w:szCs w:val="18"/>
        </w:rPr>
        <w:t xml:space="preserve">ubmit the response received </w:t>
      </w:r>
      <w:r w:rsidR="00D84B06">
        <w:rPr>
          <w:rFonts w:asciiTheme="minorHAnsi" w:hAnsiTheme="minorHAnsi" w:cstheme="minorHAnsi"/>
          <w:sz w:val="18"/>
          <w:szCs w:val="18"/>
        </w:rPr>
        <w:t>from that e-mail for</w:t>
      </w:r>
      <w:r w:rsidRPr="007615EE">
        <w:rPr>
          <w:rFonts w:asciiTheme="minorHAnsi" w:hAnsiTheme="minorHAnsi" w:cstheme="minorHAnsi"/>
          <w:sz w:val="18"/>
          <w:szCs w:val="18"/>
        </w:rPr>
        <w:t xml:space="preserve"> verification purposes. </w:t>
      </w:r>
    </w:p>
    <w:p w14:paraId="25F431F6" w14:textId="77777777" w:rsidR="00D84B06" w:rsidRDefault="00D84B06" w:rsidP="00D84B06">
      <w:pPr>
        <w:pStyle w:val="BodyTextIndent"/>
        <w:ind w:left="720" w:right="720" w:firstLine="0"/>
        <w:jc w:val="both"/>
        <w:rPr>
          <w:rFonts w:asciiTheme="minorHAnsi" w:hAnsiTheme="minorHAnsi" w:cstheme="minorHAnsi"/>
          <w:sz w:val="18"/>
          <w:szCs w:val="18"/>
        </w:rPr>
      </w:pPr>
    </w:p>
    <w:p w14:paraId="242D5FCB" w14:textId="77777777" w:rsidR="00D84B06" w:rsidRPr="007615EE"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(5) A business that has a substantial positive ec</w:t>
      </w:r>
      <w:r>
        <w:rPr>
          <w:rFonts w:asciiTheme="minorHAnsi" w:hAnsiTheme="minorHAnsi" w:cstheme="minorHAnsi"/>
          <w:sz w:val="18"/>
          <w:szCs w:val="18"/>
        </w:rPr>
        <w:t>onomic impact on Indiana</w:t>
      </w:r>
    </w:p>
    <w:p w14:paraId="7BC0B5C6" w14:textId="77777777" w:rsidR="00F079D7" w:rsidRPr="007615EE" w:rsidRDefault="00F079D7" w:rsidP="00F079D7">
      <w:pPr>
        <w:rPr>
          <w:rFonts w:asciiTheme="minorHAnsi" w:hAnsiTheme="minorHAnsi" w:cstheme="minorHAnsi"/>
          <w:color w:val="1F497D"/>
          <w:sz w:val="18"/>
          <w:szCs w:val="18"/>
        </w:rPr>
      </w:pPr>
    </w:p>
    <w:p w14:paraId="2B0A74A0" w14:textId="77777777" w:rsidR="00064A80" w:rsidRDefault="00F079D7" w:rsidP="00064A80">
      <w:pPr>
        <w:pStyle w:val="NoSpacing"/>
        <w:ind w:left="720"/>
        <w:rPr>
          <w:rFonts w:asciiTheme="minorHAnsi" w:hAnsiTheme="minorHAnsi" w:cstheme="minorHAnsi"/>
          <w:sz w:val="18"/>
          <w:szCs w:val="18"/>
        </w:rPr>
      </w:pPr>
      <w:r w:rsidRPr="007615EE">
        <w:rPr>
          <w:rFonts w:asciiTheme="minorHAnsi" w:hAnsiTheme="minorHAnsi" w:cstheme="minorHAnsi"/>
          <w:sz w:val="18"/>
          <w:szCs w:val="18"/>
        </w:rPr>
        <w:t>There are the following price preferences for supplies purchased f</w:t>
      </w:r>
      <w:r w:rsidR="00064A80">
        <w:rPr>
          <w:rFonts w:asciiTheme="minorHAnsi" w:hAnsiTheme="minorHAnsi" w:cstheme="minorHAnsi"/>
          <w:sz w:val="18"/>
          <w:szCs w:val="18"/>
        </w:rPr>
        <w:t>rom an Indiana business:</w:t>
      </w:r>
    </w:p>
    <w:p w14:paraId="4B28F62A" w14:textId="77777777" w:rsidR="00BA23B8" w:rsidRDefault="00BA23B8" w:rsidP="00064A80">
      <w:pPr>
        <w:pStyle w:val="NoSpacing"/>
        <w:ind w:left="720"/>
        <w:rPr>
          <w:rFonts w:asciiTheme="minorHAnsi" w:hAnsiTheme="minorHAnsi" w:cstheme="minorHAnsi"/>
          <w:sz w:val="18"/>
          <w:szCs w:val="18"/>
        </w:rPr>
      </w:pPr>
    </w:p>
    <w:p w14:paraId="7D789381"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(1) </w:t>
      </w:r>
      <w:r w:rsidR="00F079D7" w:rsidRPr="007615EE">
        <w:rPr>
          <w:rFonts w:asciiTheme="minorHAnsi" w:hAnsiTheme="minorHAnsi" w:cstheme="minorHAnsi"/>
          <w:sz w:val="18"/>
          <w:szCs w:val="18"/>
        </w:rPr>
        <w:t>Five percent (5%) for a purchase expected by the state agency to be less than five hundred thous</w:t>
      </w:r>
      <w:r>
        <w:rPr>
          <w:rFonts w:asciiTheme="minorHAnsi" w:hAnsiTheme="minorHAnsi" w:cstheme="minorHAnsi"/>
          <w:sz w:val="18"/>
          <w:szCs w:val="18"/>
        </w:rPr>
        <w:t>and dollars ($500,000);</w:t>
      </w:r>
    </w:p>
    <w:p w14:paraId="15BFAB6F"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(2) </w:t>
      </w:r>
      <w:r w:rsidR="00F079D7" w:rsidRPr="007615EE">
        <w:rPr>
          <w:rFonts w:asciiTheme="minorHAnsi" w:hAnsiTheme="minorHAnsi" w:cstheme="minorHAnsi"/>
          <w:sz w:val="18"/>
          <w:szCs w:val="18"/>
        </w:rPr>
        <w:t>Three percent (3%) for a purchase expected by the state agency to be at least five hundred thousand dollar</w:t>
      </w:r>
      <w:r>
        <w:rPr>
          <w:rFonts w:asciiTheme="minorHAnsi" w:hAnsiTheme="minorHAnsi" w:cstheme="minorHAnsi"/>
          <w:sz w:val="18"/>
          <w:szCs w:val="18"/>
        </w:rPr>
        <w:t>s ($500,000)</w:t>
      </w:r>
      <w:r w:rsidR="00027743">
        <w:rPr>
          <w:rFonts w:asciiTheme="minorHAnsi" w:hAnsiTheme="minorHAnsi" w:cstheme="minorHAnsi"/>
          <w:sz w:val="18"/>
          <w:szCs w:val="18"/>
        </w:rPr>
        <w:t>,</w:t>
      </w:r>
      <w:r>
        <w:rPr>
          <w:rFonts w:asciiTheme="minorHAnsi" w:hAnsiTheme="minorHAnsi" w:cstheme="minorHAnsi"/>
          <w:sz w:val="18"/>
          <w:szCs w:val="18"/>
        </w:rPr>
        <w:t xml:space="preserve"> but less than </w:t>
      </w:r>
      <w:r w:rsidR="00D84B06">
        <w:rPr>
          <w:rFonts w:asciiTheme="minorHAnsi" w:hAnsiTheme="minorHAnsi" w:cstheme="minorHAnsi"/>
          <w:sz w:val="18"/>
          <w:szCs w:val="18"/>
        </w:rPr>
        <w:t xml:space="preserve">one million dollars </w:t>
      </w:r>
      <w:r>
        <w:rPr>
          <w:rFonts w:asciiTheme="minorHAnsi" w:hAnsiTheme="minorHAnsi" w:cstheme="minorHAnsi"/>
          <w:sz w:val="18"/>
          <w:szCs w:val="18"/>
        </w:rPr>
        <w:t>($1,000,000);</w:t>
      </w:r>
    </w:p>
    <w:p w14:paraId="752086A1" w14:textId="77777777" w:rsidR="00F079D7" w:rsidRPr="007615EE"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(3) </w:t>
      </w:r>
      <w:r w:rsidR="00F079D7" w:rsidRPr="007615EE">
        <w:rPr>
          <w:rFonts w:asciiTheme="minorHAnsi" w:hAnsiTheme="minorHAnsi" w:cstheme="minorHAnsi"/>
          <w:sz w:val="18"/>
          <w:szCs w:val="18"/>
        </w:rPr>
        <w:t>One percent (1%) for a purchase expected by the state agency to be at least o</w:t>
      </w:r>
      <w:r>
        <w:rPr>
          <w:rFonts w:asciiTheme="minorHAnsi" w:hAnsiTheme="minorHAnsi" w:cstheme="minorHAnsi"/>
          <w:sz w:val="18"/>
          <w:szCs w:val="18"/>
        </w:rPr>
        <w:t>ne million dollars ($1,000,000)</w:t>
      </w:r>
    </w:p>
    <w:p w14:paraId="7BD9CF5D" w14:textId="77777777" w:rsidR="00F079D7" w:rsidRPr="007615EE" w:rsidRDefault="00F079D7" w:rsidP="00F079D7">
      <w:pPr>
        <w:pStyle w:val="NoSpacing"/>
        <w:rPr>
          <w:rFonts w:asciiTheme="minorHAnsi" w:hAnsiTheme="minorHAnsi" w:cstheme="minorHAnsi"/>
          <w:sz w:val="18"/>
          <w:szCs w:val="18"/>
        </w:rPr>
      </w:pPr>
    </w:p>
    <w:p w14:paraId="6DF50CCE" w14:textId="77777777" w:rsidR="00BA23B8" w:rsidRDefault="00F079D7" w:rsidP="00F079D7">
      <w:pPr>
        <w:pStyle w:val="NoSpacing"/>
        <w:numPr>
          <w:ilvl w:val="0"/>
          <w:numId w:val="4"/>
        </w:numPr>
        <w:rPr>
          <w:rFonts w:asciiTheme="minorHAnsi" w:hAnsiTheme="minorHAnsi" w:cstheme="minorHAnsi"/>
          <w:sz w:val="18"/>
          <w:szCs w:val="18"/>
        </w:rPr>
      </w:pPr>
      <w:r w:rsidRPr="007615EE">
        <w:rPr>
          <w:rFonts w:asciiTheme="minorHAnsi" w:hAnsiTheme="minorHAnsi" w:cstheme="minorHAnsi"/>
          <w:sz w:val="18"/>
          <w:szCs w:val="18"/>
        </w:rPr>
        <w:t>Are you claiming the Indiana Manufacture</w:t>
      </w:r>
      <w:r w:rsidR="00BA23B8">
        <w:rPr>
          <w:rFonts w:asciiTheme="minorHAnsi" w:hAnsiTheme="minorHAnsi" w:cstheme="minorHAnsi"/>
          <w:sz w:val="18"/>
          <w:szCs w:val="18"/>
        </w:rPr>
        <w:t>d Preference?</w:t>
      </w:r>
    </w:p>
    <w:p w14:paraId="6CF93BEF" w14:textId="77777777" w:rsidR="00BA23B8" w:rsidRDefault="00BA23B8" w:rsidP="00BA23B8">
      <w:pPr>
        <w:pStyle w:val="NoSpacing"/>
        <w:rPr>
          <w:rFonts w:asciiTheme="minorHAnsi" w:hAnsiTheme="minorHAnsi" w:cstheme="minorHAnsi"/>
          <w:sz w:val="18"/>
          <w:szCs w:val="18"/>
        </w:rPr>
      </w:pPr>
    </w:p>
    <w:p w14:paraId="307D3ED4" w14:textId="4E6C2FBA" w:rsidR="00F079D7" w:rsidRPr="007615EE" w:rsidRDefault="00F079D7" w:rsidP="00BA23B8">
      <w:pPr>
        <w:pStyle w:val="NoSpacing"/>
        <w:ind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BA23B8">
        <w:rPr>
          <w:rFonts w:asciiTheme="minorHAnsi" w:hAnsiTheme="minorHAnsi" w:cstheme="minorHAnsi"/>
          <w:sz w:val="18"/>
          <w:szCs w:val="18"/>
        </w:rPr>
        <w:t>______</w:t>
      </w:r>
      <w:r w:rsidR="00BA23B8">
        <w:rPr>
          <w:rFonts w:asciiTheme="minorHAnsi" w:hAnsiTheme="minorHAnsi" w:cstheme="minorHAnsi"/>
          <w:sz w:val="18"/>
          <w:szCs w:val="18"/>
        </w:rPr>
        <w:tab/>
      </w:r>
      <w:r w:rsidRPr="007615EE">
        <w:rPr>
          <w:rFonts w:asciiTheme="minorHAnsi" w:hAnsiTheme="minorHAnsi" w:cstheme="minorHAnsi"/>
          <w:sz w:val="18"/>
          <w:szCs w:val="18"/>
        </w:rPr>
        <w:t xml:space="preserve">No </w:t>
      </w:r>
      <w:r w:rsidR="00BA23B8">
        <w:rPr>
          <w:rFonts w:asciiTheme="minorHAnsi" w:hAnsiTheme="minorHAnsi" w:cstheme="minorHAnsi"/>
          <w:sz w:val="18"/>
          <w:szCs w:val="18"/>
        </w:rPr>
        <w:t>__</w:t>
      </w:r>
      <w:ins w:id="7" w:author="Crncic, Autumn" w:date="2020-09-16T17:19:00Z">
        <w:r w:rsidR="0017161C">
          <w:rPr>
            <w:rFonts w:asciiTheme="minorHAnsi" w:hAnsiTheme="minorHAnsi" w:cstheme="minorHAnsi"/>
            <w:sz w:val="18"/>
            <w:szCs w:val="18"/>
          </w:rPr>
          <w:t>X</w:t>
        </w:r>
      </w:ins>
      <w:r w:rsidR="00BA23B8">
        <w:rPr>
          <w:rFonts w:asciiTheme="minorHAnsi" w:hAnsiTheme="minorHAnsi" w:cstheme="minorHAnsi"/>
          <w:sz w:val="18"/>
          <w:szCs w:val="18"/>
        </w:rPr>
        <w:t>____</w:t>
      </w:r>
    </w:p>
    <w:p w14:paraId="4FE0205C" w14:textId="77777777" w:rsidR="00BA23B8" w:rsidRDefault="00F079D7" w:rsidP="00027743">
      <w:pPr>
        <w:pStyle w:val="NoSpacing"/>
        <w:ind w:left="720" w:right="720"/>
        <w:jc w:val="both"/>
        <w:rPr>
          <w:rFonts w:asciiTheme="minorHAnsi" w:hAnsiTheme="minorHAnsi" w:cstheme="minorHAnsi"/>
          <w:sz w:val="18"/>
          <w:szCs w:val="18"/>
        </w:rPr>
      </w:pPr>
      <w:r w:rsidRPr="007615EE">
        <w:rPr>
          <w:rFonts w:asciiTheme="minorHAnsi" w:hAnsiTheme="minorHAnsi" w:cstheme="minorHAnsi"/>
          <w:sz w:val="18"/>
          <w:szCs w:val="18"/>
        </w:rPr>
        <w:br/>
        <w:t>If an Indiana business offers to provide supplies manufactured, assembled, or produced in Indiana, and if two (2) or more bids submitted were the same, the following price preference is availab</w:t>
      </w:r>
      <w:r w:rsidR="00BA23B8">
        <w:rPr>
          <w:rFonts w:asciiTheme="minorHAnsi" w:hAnsiTheme="minorHAnsi" w:cstheme="minorHAnsi"/>
          <w:sz w:val="18"/>
          <w:szCs w:val="18"/>
        </w:rPr>
        <w:t xml:space="preserve">le to the Indiana business, </w:t>
      </w:r>
      <w:r w:rsidR="00BA23B8" w:rsidRPr="00027743">
        <w:rPr>
          <w:rFonts w:asciiTheme="minorHAnsi" w:hAnsiTheme="minorHAnsi" w:cstheme="minorHAnsi"/>
          <w:b/>
          <w:sz w:val="18"/>
          <w:szCs w:val="18"/>
        </w:rPr>
        <w:t>i</w:t>
      </w:r>
      <w:r w:rsidRPr="00027743">
        <w:rPr>
          <w:rFonts w:asciiTheme="minorHAnsi" w:hAnsiTheme="minorHAnsi" w:cstheme="minorHAnsi"/>
          <w:b/>
          <w:sz w:val="18"/>
          <w:szCs w:val="18"/>
        </w:rPr>
        <w:t>n addition to</w:t>
      </w:r>
      <w:r w:rsidR="00027743">
        <w:rPr>
          <w:rFonts w:asciiTheme="minorHAnsi" w:hAnsiTheme="minorHAnsi" w:cstheme="minorHAnsi"/>
          <w:sz w:val="18"/>
          <w:szCs w:val="18"/>
        </w:rPr>
        <w:t xml:space="preserve"> </w:t>
      </w:r>
      <w:r w:rsidRPr="007615EE">
        <w:rPr>
          <w:rFonts w:asciiTheme="minorHAnsi" w:hAnsiTheme="minorHAnsi" w:cstheme="minorHAnsi"/>
          <w:sz w:val="18"/>
          <w:szCs w:val="18"/>
        </w:rPr>
        <w:t>the price preference available u</w:t>
      </w:r>
      <w:r w:rsidR="00BA23B8">
        <w:rPr>
          <w:rFonts w:asciiTheme="minorHAnsi" w:hAnsiTheme="minorHAnsi" w:cstheme="minorHAnsi"/>
          <w:sz w:val="18"/>
          <w:szCs w:val="18"/>
        </w:rPr>
        <w:t>nder supplies purchased from an Indiana Business:</w:t>
      </w:r>
    </w:p>
    <w:p w14:paraId="64463EFD" w14:textId="77777777" w:rsidR="00027743" w:rsidRDefault="00027743" w:rsidP="00BA23B8">
      <w:pPr>
        <w:pStyle w:val="NoSpacing"/>
        <w:ind w:left="720" w:right="720"/>
        <w:rPr>
          <w:rFonts w:asciiTheme="minorHAnsi" w:hAnsiTheme="minorHAnsi" w:cstheme="minorHAnsi"/>
          <w:sz w:val="18"/>
          <w:szCs w:val="18"/>
        </w:rPr>
      </w:pPr>
    </w:p>
    <w:p w14:paraId="75EB5A61"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lastRenderedPageBreak/>
        <w:t>(1) Three percent (3%) for a purchase expected by the state agency to be less tha</w:t>
      </w:r>
      <w:r w:rsidR="00BA23B8">
        <w:rPr>
          <w:rFonts w:asciiTheme="minorHAnsi" w:hAnsiTheme="minorHAnsi" w:cstheme="minorHAnsi"/>
          <w:sz w:val="18"/>
          <w:szCs w:val="18"/>
        </w:rPr>
        <w:t xml:space="preserve">n five hundred thousand dollars </w:t>
      </w:r>
      <w:r w:rsidRPr="007615EE">
        <w:rPr>
          <w:rFonts w:asciiTheme="minorHAnsi" w:hAnsiTheme="minorHAnsi" w:cstheme="minorHAnsi"/>
          <w:sz w:val="18"/>
          <w:szCs w:val="18"/>
        </w:rPr>
        <w:t>($500,000</w:t>
      </w:r>
      <w:r w:rsidR="00BA23B8">
        <w:rPr>
          <w:rFonts w:asciiTheme="minorHAnsi" w:hAnsiTheme="minorHAnsi" w:cstheme="minorHAnsi"/>
          <w:sz w:val="18"/>
          <w:szCs w:val="18"/>
        </w:rPr>
        <w:t>);</w:t>
      </w:r>
    </w:p>
    <w:p w14:paraId="60F73FB6"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(2) Two percent (2%) for a purchase expected by the state agency to be at least five hundred thousand dollars ($500,000) but less than one</w:t>
      </w:r>
      <w:r w:rsidR="00BA23B8">
        <w:rPr>
          <w:rFonts w:asciiTheme="minorHAnsi" w:hAnsiTheme="minorHAnsi" w:cstheme="minorHAnsi"/>
          <w:sz w:val="18"/>
          <w:szCs w:val="18"/>
        </w:rPr>
        <w:t xml:space="preserve"> million   dollars ($1,000,000);</w:t>
      </w:r>
    </w:p>
    <w:p w14:paraId="0854085B"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(3) One percent (1%) for a purchase expected by the state agency to be at least one m</w:t>
      </w:r>
      <w:r w:rsidR="00BA23B8">
        <w:rPr>
          <w:rFonts w:asciiTheme="minorHAnsi" w:hAnsiTheme="minorHAnsi" w:cstheme="minorHAnsi"/>
          <w:sz w:val="18"/>
          <w:szCs w:val="18"/>
        </w:rPr>
        <w:t>illion dollars ($1,000,000)</w:t>
      </w:r>
    </w:p>
    <w:p w14:paraId="1AD1395E" w14:textId="77777777" w:rsidR="00BA23B8" w:rsidRDefault="00BA23B8" w:rsidP="00BA23B8">
      <w:pPr>
        <w:pStyle w:val="NoSpacing"/>
        <w:ind w:left="720" w:right="720"/>
        <w:rPr>
          <w:rFonts w:asciiTheme="minorHAnsi" w:hAnsiTheme="minorHAnsi" w:cstheme="minorHAnsi"/>
          <w:sz w:val="18"/>
          <w:szCs w:val="18"/>
        </w:rPr>
      </w:pPr>
    </w:p>
    <w:p w14:paraId="6792885D" w14:textId="77777777" w:rsidR="00344AB9" w:rsidRPr="007615EE" w:rsidRDefault="00027743" w:rsidP="00027743">
      <w:pPr>
        <w:ind w:left="720" w:right="720"/>
        <w:jc w:val="both"/>
        <w:rPr>
          <w:rFonts w:asciiTheme="minorHAnsi" w:hAnsiTheme="minorHAnsi" w:cstheme="minorHAnsi"/>
          <w:sz w:val="18"/>
          <w:szCs w:val="18"/>
        </w:rPr>
      </w:pPr>
      <w:r w:rsidRPr="00027743">
        <w:rPr>
          <w:rFonts w:asciiTheme="minorHAnsi" w:hAnsiTheme="minorHAnsi" w:cstheme="minorHAnsi"/>
          <w:sz w:val="18"/>
          <w:szCs w:val="18"/>
        </w:rPr>
        <w:t>Indiana manufactured is defined as a substantial amount of manufacturing, assembly or production occurring in the State of Indiana. To be eligible to claim the Indiana Manufactured Preference, necessary documentation confirming the supplies meet Indiana manufactured must be provided for review by the state.</w:t>
      </w:r>
    </w:p>
    <w:p w14:paraId="7B8640FB" w14:textId="77777777" w:rsidR="009F1624" w:rsidRPr="007615EE" w:rsidRDefault="009F1624" w:rsidP="009F1624">
      <w:pPr>
        <w:pStyle w:val="BodyTextIndent"/>
        <w:widowControl/>
        <w:tabs>
          <w:tab w:val="clear" w:pos="-1440"/>
        </w:tabs>
        <w:spacing w:line="240" w:lineRule="auto"/>
        <w:ind w:left="0" w:firstLine="0"/>
        <w:rPr>
          <w:rFonts w:asciiTheme="minorHAnsi" w:hAnsiTheme="minorHAnsi" w:cstheme="minorHAnsi"/>
          <w:sz w:val="18"/>
          <w:szCs w:val="18"/>
        </w:rPr>
      </w:pPr>
    </w:p>
    <w:p w14:paraId="6877DE48" w14:textId="77777777" w:rsidR="00027743" w:rsidRPr="007615EE" w:rsidRDefault="00027743" w:rsidP="00027743">
      <w:pPr>
        <w:pStyle w:val="BodyTextIndent"/>
        <w:widowControl/>
        <w:numPr>
          <w:ilvl w:val="0"/>
          <w:numId w:val="4"/>
        </w:numPr>
        <w:tabs>
          <w:tab w:val="clear" w:pos="-144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the Indiana </w:t>
      </w:r>
      <w:r>
        <w:rPr>
          <w:rFonts w:asciiTheme="minorHAnsi" w:hAnsiTheme="minorHAnsi" w:cstheme="minorHAnsi"/>
          <w:sz w:val="18"/>
          <w:szCs w:val="18"/>
        </w:rPr>
        <w:t xml:space="preserve">Small </w:t>
      </w:r>
      <w:r w:rsidRPr="007615EE">
        <w:rPr>
          <w:rFonts w:asciiTheme="minorHAnsi" w:hAnsiTheme="minorHAnsi" w:cstheme="minorHAnsi"/>
          <w:sz w:val="18"/>
          <w:szCs w:val="18"/>
        </w:rPr>
        <w:t>Business Prefe</w:t>
      </w:r>
      <w:r>
        <w:rPr>
          <w:rFonts w:asciiTheme="minorHAnsi" w:hAnsiTheme="minorHAnsi" w:cstheme="minorHAnsi"/>
          <w:sz w:val="18"/>
          <w:szCs w:val="18"/>
        </w:rPr>
        <w:t>rence (IC 5-22-15-23</w:t>
      </w:r>
      <w:r w:rsidRPr="007615EE">
        <w:rPr>
          <w:rFonts w:asciiTheme="minorHAnsi" w:hAnsiTheme="minorHAnsi" w:cstheme="minorHAnsi"/>
          <w:sz w:val="18"/>
          <w:szCs w:val="18"/>
        </w:rPr>
        <w:t>)?</w:t>
      </w:r>
    </w:p>
    <w:p w14:paraId="59976F29" w14:textId="77777777" w:rsidR="00027743" w:rsidRPr="007615EE" w:rsidRDefault="00027743" w:rsidP="00027743">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21904D2A" w14:textId="276FD76D" w:rsidR="00027743" w:rsidRPr="007615EE" w:rsidRDefault="00027743" w:rsidP="00027743">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______ </w:t>
      </w:r>
      <w:r w:rsidRPr="007615EE">
        <w:rPr>
          <w:rFonts w:asciiTheme="minorHAnsi" w:hAnsiTheme="minorHAnsi" w:cstheme="minorHAnsi"/>
          <w:sz w:val="18"/>
          <w:szCs w:val="18"/>
        </w:rPr>
        <w:tab/>
        <w:t>No __</w:t>
      </w:r>
      <w:ins w:id="8" w:author="Crncic, Autumn" w:date="2020-09-16T17:19:00Z">
        <w:r w:rsidR="0017161C">
          <w:rPr>
            <w:rFonts w:asciiTheme="minorHAnsi" w:hAnsiTheme="minorHAnsi" w:cstheme="minorHAnsi"/>
            <w:sz w:val="18"/>
            <w:szCs w:val="18"/>
          </w:rPr>
          <w:t>X</w:t>
        </w:r>
      </w:ins>
      <w:r w:rsidRPr="007615EE">
        <w:rPr>
          <w:rFonts w:asciiTheme="minorHAnsi" w:hAnsiTheme="minorHAnsi" w:cstheme="minorHAnsi"/>
          <w:sz w:val="18"/>
          <w:szCs w:val="18"/>
        </w:rPr>
        <w:t>____</w:t>
      </w:r>
    </w:p>
    <w:p w14:paraId="37ED12DC" w14:textId="77777777" w:rsidR="00027743" w:rsidRPr="007615EE" w:rsidRDefault="00027743" w:rsidP="00027743">
      <w:pPr>
        <w:pStyle w:val="BodyTextIndent"/>
        <w:rPr>
          <w:rFonts w:asciiTheme="minorHAnsi" w:hAnsiTheme="minorHAnsi" w:cstheme="minorHAnsi"/>
          <w:sz w:val="18"/>
          <w:szCs w:val="18"/>
        </w:rPr>
      </w:pPr>
    </w:p>
    <w:p w14:paraId="1CF94A28" w14:textId="77777777" w:rsidR="00027743" w:rsidRPr="007615EE" w:rsidRDefault="00027743" w:rsidP="0002774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Pr>
          <w:rFonts w:asciiTheme="minorHAnsi" w:hAnsiTheme="minorHAnsi" w:cstheme="minorHAnsi"/>
          <w:sz w:val="18"/>
          <w:szCs w:val="18"/>
        </w:rPr>
        <w:t>To be eligible to claim the Indiana Small Business Preference, the bidder must be an Indiana business (as defined above in the Indiana Business Preference section) and qualify in at least one of the following categories:</w:t>
      </w:r>
    </w:p>
    <w:p w14:paraId="229E97E8" w14:textId="77777777" w:rsidR="00027743" w:rsidRPr="007615EE" w:rsidRDefault="00027743" w:rsidP="00027743">
      <w:pPr>
        <w:pStyle w:val="BodyTextIndent"/>
        <w:rPr>
          <w:rFonts w:asciiTheme="minorHAnsi" w:hAnsiTheme="minorHAnsi" w:cstheme="minorHAnsi"/>
          <w:sz w:val="18"/>
          <w:szCs w:val="18"/>
        </w:rPr>
      </w:pPr>
    </w:p>
    <w:p w14:paraId="39365BAD" w14:textId="77777777" w:rsidR="00027743" w:rsidRDefault="00027743" w:rsidP="00027743">
      <w:pPr>
        <w:ind w:left="720" w:right="720"/>
        <w:rPr>
          <w:rFonts w:asciiTheme="minorHAnsi" w:hAnsiTheme="minorHAnsi" w:cstheme="minorHAnsi"/>
          <w:sz w:val="18"/>
          <w:szCs w:val="18"/>
        </w:rPr>
      </w:pPr>
      <w:r>
        <w:rPr>
          <w:rFonts w:asciiTheme="minorHAnsi" w:hAnsiTheme="minorHAnsi" w:cstheme="minorHAnsi"/>
          <w:sz w:val="18"/>
          <w:szCs w:val="18"/>
        </w:rPr>
        <w:t>______ (1) A</w:t>
      </w:r>
      <w:r w:rsidRPr="007615EE">
        <w:rPr>
          <w:rFonts w:asciiTheme="minorHAnsi" w:hAnsiTheme="minorHAnsi" w:cstheme="minorHAnsi"/>
          <w:sz w:val="18"/>
          <w:szCs w:val="18"/>
        </w:rPr>
        <w:t xml:space="preserve"> </w:t>
      </w:r>
      <w:r>
        <w:rPr>
          <w:rFonts w:asciiTheme="minorHAnsi" w:hAnsiTheme="minorHAnsi" w:cstheme="minorHAnsi"/>
          <w:sz w:val="18"/>
          <w:szCs w:val="18"/>
        </w:rPr>
        <w:t xml:space="preserve">wholesale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annual sales of $4,000,000 or less during the last fiscal year</w:t>
      </w:r>
    </w:p>
    <w:p w14:paraId="7567BEC1" w14:textId="77777777" w:rsidR="00027743" w:rsidRDefault="00027743" w:rsidP="00B6539B">
      <w:pPr>
        <w:ind w:left="1260" w:right="720" w:hanging="54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(2) A </w:t>
      </w:r>
      <w:r>
        <w:rPr>
          <w:rFonts w:asciiTheme="minorHAnsi" w:hAnsiTheme="minorHAnsi" w:cstheme="minorHAnsi"/>
          <w:sz w:val="18"/>
          <w:szCs w:val="18"/>
        </w:rPr>
        <w:t xml:space="preserve">service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average sales of $500,000 or less for the current and preceding three fiscal years, and employs no more than 25 persons</w:t>
      </w:r>
    </w:p>
    <w:p w14:paraId="280DFA2F" w14:textId="77777777" w:rsidR="00B6539B" w:rsidRDefault="00027743"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(3) A </w:t>
      </w:r>
      <w:r>
        <w:rPr>
          <w:rFonts w:asciiTheme="minorHAnsi" w:hAnsiTheme="minorHAnsi" w:cstheme="minorHAnsi"/>
          <w:sz w:val="18"/>
          <w:szCs w:val="18"/>
        </w:rPr>
        <w:t xml:space="preserve">retail </w:t>
      </w:r>
      <w:r w:rsidRPr="007615EE">
        <w:rPr>
          <w:rFonts w:asciiTheme="minorHAnsi" w:hAnsiTheme="minorHAnsi" w:cstheme="minorHAnsi"/>
          <w:sz w:val="18"/>
          <w:szCs w:val="18"/>
        </w:rPr>
        <w:t xml:space="preserve">business </w:t>
      </w:r>
      <w:r>
        <w:rPr>
          <w:rFonts w:asciiTheme="minorHAnsi" w:hAnsiTheme="minorHAnsi" w:cstheme="minorHAnsi"/>
          <w:sz w:val="18"/>
          <w:szCs w:val="18"/>
        </w:rPr>
        <w:t>or a business selling services with annual sales and receipts of $500,000 or less</w:t>
      </w:r>
    </w:p>
    <w:p w14:paraId="3B43B185" w14:textId="77777777" w:rsidR="00B6539B" w:rsidRDefault="00B6539B"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 (4) A manufacturing business which employs no more than 100 persons</w:t>
      </w:r>
    </w:p>
    <w:p w14:paraId="2EFE09FE" w14:textId="77777777" w:rsidR="00F346DD" w:rsidRDefault="00B6539B" w:rsidP="00B6539B">
      <w:pPr>
        <w:tabs>
          <w:tab w:val="left" w:pos="7230"/>
        </w:tabs>
        <w:ind w:left="1260" w:right="720" w:hanging="540"/>
        <w:rPr>
          <w:rFonts w:asciiTheme="minorHAnsi" w:hAnsiTheme="minorHAnsi" w:cstheme="minorHAnsi"/>
          <w:sz w:val="18"/>
          <w:szCs w:val="18"/>
        </w:rPr>
      </w:pPr>
      <w:r>
        <w:rPr>
          <w:rFonts w:asciiTheme="minorHAnsi" w:hAnsiTheme="minorHAnsi" w:cstheme="minorHAnsi"/>
          <w:sz w:val="18"/>
          <w:szCs w:val="18"/>
        </w:rPr>
        <w:t>______ (5) A business in the sector of Information Technology, Life Sciences, Transportation, or Logistics, not employing more than 100 persons or annual sales exceeding $5,000,000</w:t>
      </w:r>
    </w:p>
    <w:p w14:paraId="62D22479" w14:textId="77777777" w:rsidR="00F346DD" w:rsidRPr="00D81C27" w:rsidRDefault="00F346DD" w:rsidP="00F346DD">
      <w:pPr>
        <w:pStyle w:val="BodyTextIndent"/>
        <w:rPr>
          <w:rFonts w:ascii="Arial Narrow" w:hAnsi="Arial Narrow"/>
          <w:szCs w:val="16"/>
        </w:rPr>
      </w:pPr>
      <w:r>
        <w:rPr>
          <w:rFonts w:asciiTheme="minorHAnsi" w:hAnsiTheme="minorHAnsi" w:cstheme="minorHAnsi"/>
          <w:sz w:val="18"/>
          <w:szCs w:val="18"/>
        </w:rPr>
        <w:t xml:space="preserve">______ (6) A business </w:t>
      </w:r>
      <w:r w:rsidRPr="00F346DD">
        <w:rPr>
          <w:rFonts w:asciiTheme="minorHAnsi" w:hAnsiTheme="minorHAnsi"/>
          <w:sz w:val="18"/>
          <w:szCs w:val="18"/>
        </w:rPr>
        <w:t>that has a current verification as a veteran owned small business as defined by IC 5-22-14-3.5(a</w:t>
      </w:r>
      <w:proofErr w:type="gramStart"/>
      <w:r w:rsidRPr="00F346DD">
        <w:rPr>
          <w:rFonts w:asciiTheme="minorHAnsi" w:hAnsiTheme="minorHAnsi"/>
          <w:sz w:val="18"/>
          <w:szCs w:val="18"/>
        </w:rPr>
        <w:t>)(</w:t>
      </w:r>
      <w:proofErr w:type="gramEnd"/>
      <w:r w:rsidRPr="00F346DD">
        <w:rPr>
          <w:rFonts w:asciiTheme="minorHAnsi" w:hAnsiTheme="minorHAnsi"/>
          <w:sz w:val="18"/>
          <w:szCs w:val="18"/>
        </w:rPr>
        <w:t>1-3).</w:t>
      </w:r>
    </w:p>
    <w:p w14:paraId="32CE0F93" w14:textId="77777777" w:rsidR="002958C1" w:rsidRPr="007615EE" w:rsidRDefault="002958C1" w:rsidP="00344AB9">
      <w:pPr>
        <w:pStyle w:val="BodyTextIndent"/>
        <w:rPr>
          <w:rFonts w:asciiTheme="minorHAnsi" w:hAnsiTheme="minorHAnsi" w:cstheme="minorHAnsi"/>
          <w:sz w:val="18"/>
          <w:szCs w:val="18"/>
        </w:rPr>
      </w:pPr>
    </w:p>
    <w:p w14:paraId="2638372C" w14:textId="77777777" w:rsidR="004A3A90" w:rsidRPr="007615EE" w:rsidRDefault="004A3A90" w:rsidP="004A3A90">
      <w:pPr>
        <w:pStyle w:val="BodyTextIndent"/>
        <w:widowControl/>
        <w:numPr>
          <w:ilvl w:val="0"/>
          <w:numId w:val="4"/>
        </w:numPr>
        <w:tabs>
          <w:tab w:val="clear" w:pos="-144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w:t>
      </w:r>
      <w:r>
        <w:rPr>
          <w:rFonts w:asciiTheme="minorHAnsi" w:hAnsiTheme="minorHAnsi" w:cstheme="minorHAnsi"/>
          <w:sz w:val="18"/>
          <w:szCs w:val="18"/>
        </w:rPr>
        <w:t>the preference for supplies that contain recycled or post-consumer materials (IC 5-22-15-16)?</w:t>
      </w:r>
    </w:p>
    <w:p w14:paraId="55A9525F" w14:textId="77777777" w:rsidR="004A3A90" w:rsidRPr="007615EE" w:rsidRDefault="004A3A90" w:rsidP="004A3A90">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BC9F9FA" w14:textId="3E6B4F75" w:rsidR="004A3A90" w:rsidRPr="007615EE" w:rsidRDefault="004A3A90" w:rsidP="004A3A90">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______ </w:t>
      </w:r>
      <w:r w:rsidRPr="007615EE">
        <w:rPr>
          <w:rFonts w:asciiTheme="minorHAnsi" w:hAnsiTheme="minorHAnsi" w:cstheme="minorHAnsi"/>
          <w:sz w:val="18"/>
          <w:szCs w:val="18"/>
        </w:rPr>
        <w:tab/>
        <w:t>No __</w:t>
      </w:r>
      <w:ins w:id="9" w:author="Crncic, Autumn" w:date="2020-09-16T17:19:00Z">
        <w:r w:rsidR="0017161C">
          <w:rPr>
            <w:rFonts w:asciiTheme="minorHAnsi" w:hAnsiTheme="minorHAnsi" w:cstheme="minorHAnsi"/>
            <w:sz w:val="18"/>
            <w:szCs w:val="18"/>
          </w:rPr>
          <w:t>X</w:t>
        </w:r>
      </w:ins>
      <w:r w:rsidRPr="007615EE">
        <w:rPr>
          <w:rFonts w:asciiTheme="minorHAnsi" w:hAnsiTheme="minorHAnsi" w:cstheme="minorHAnsi"/>
          <w:sz w:val="18"/>
          <w:szCs w:val="18"/>
        </w:rPr>
        <w:t>____</w:t>
      </w:r>
    </w:p>
    <w:p w14:paraId="6E87C223" w14:textId="77777777" w:rsidR="00344AB9" w:rsidRPr="007615EE" w:rsidRDefault="00344AB9" w:rsidP="00344AB9">
      <w:pPr>
        <w:pStyle w:val="BodyTextIndent"/>
        <w:rPr>
          <w:rFonts w:asciiTheme="minorHAnsi" w:hAnsiTheme="minorHAnsi" w:cstheme="minorHAnsi"/>
          <w:sz w:val="18"/>
          <w:szCs w:val="18"/>
        </w:rPr>
      </w:pPr>
    </w:p>
    <w:p w14:paraId="692F9C24" w14:textId="77777777" w:rsidR="00344AB9" w:rsidRPr="004A3A90" w:rsidRDefault="004A3A90" w:rsidP="004A3A90">
      <w:pPr>
        <w:pStyle w:val="BodyTextIndent"/>
        <w:tabs>
          <w:tab w:val="left" w:pos="810"/>
        </w:tabs>
        <w:ind w:left="720" w:right="720" w:firstLine="0"/>
        <w:jc w:val="both"/>
        <w:rPr>
          <w:rFonts w:asciiTheme="minorHAnsi" w:hAnsiTheme="minorHAnsi" w:cstheme="minorHAnsi"/>
          <w:sz w:val="18"/>
          <w:szCs w:val="18"/>
        </w:rPr>
      </w:pPr>
      <w:r>
        <w:rPr>
          <w:rFonts w:asciiTheme="minorHAnsi" w:hAnsiTheme="minorHAnsi" w:cstheme="minorHAnsi"/>
          <w:sz w:val="18"/>
          <w:szCs w:val="18"/>
        </w:rPr>
        <w:t xml:space="preserve">To be eligible to claim the recycled products preference, qualifying products must contain at least 20% recycled materials (30% post-consumer for white copy-paper).  Bidders </w:t>
      </w:r>
      <w:r>
        <w:rPr>
          <w:rFonts w:asciiTheme="minorHAnsi" w:hAnsiTheme="minorHAnsi" w:cstheme="minorHAnsi"/>
          <w:i/>
          <w:sz w:val="18"/>
          <w:szCs w:val="18"/>
        </w:rPr>
        <w:t>must</w:t>
      </w:r>
      <w:r>
        <w:rPr>
          <w:rFonts w:asciiTheme="minorHAnsi" w:hAnsiTheme="minorHAnsi" w:cstheme="minorHAnsi"/>
          <w:sz w:val="18"/>
          <w:szCs w:val="18"/>
        </w:rPr>
        <w:t xml:space="preserve"> provide manufacturer certification to substantiate their claim.  However, if recycled content is listed as a requirement in the item specifications, the preference is not applicable and cannot be claimed.</w:t>
      </w:r>
    </w:p>
    <w:p w14:paraId="628612C7" w14:textId="77777777" w:rsidR="00344AB9" w:rsidRPr="007615EE" w:rsidRDefault="00344AB9" w:rsidP="00344AB9">
      <w:pPr>
        <w:pStyle w:val="BodyTextIndent"/>
        <w:ind w:left="0"/>
        <w:rPr>
          <w:rFonts w:asciiTheme="minorHAnsi" w:hAnsiTheme="minorHAnsi" w:cstheme="minorHAnsi"/>
          <w:sz w:val="18"/>
          <w:szCs w:val="18"/>
        </w:rPr>
      </w:pPr>
    </w:p>
    <w:p w14:paraId="4C8B463E" w14:textId="77777777" w:rsidR="004A3A90" w:rsidRDefault="00344AB9" w:rsidP="009F1624">
      <w:pPr>
        <w:pStyle w:val="BodyTextIndent"/>
        <w:widowControl/>
        <w:numPr>
          <w:ilvl w:val="0"/>
          <w:numId w:val="4"/>
        </w:numPr>
        <w:tabs>
          <w:tab w:val="clear" w:pos="-144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soybea</w:t>
      </w:r>
      <w:r w:rsidR="004A3A90">
        <w:rPr>
          <w:rFonts w:asciiTheme="minorHAnsi" w:hAnsiTheme="minorHAnsi" w:cstheme="minorHAnsi"/>
          <w:sz w:val="18"/>
          <w:szCs w:val="18"/>
        </w:rPr>
        <w:t xml:space="preserve">n </w:t>
      </w:r>
      <w:proofErr w:type="gramStart"/>
      <w:r w:rsidR="004A3A90">
        <w:rPr>
          <w:rFonts w:asciiTheme="minorHAnsi" w:hAnsiTheme="minorHAnsi" w:cstheme="minorHAnsi"/>
          <w:sz w:val="18"/>
          <w:szCs w:val="18"/>
        </w:rPr>
        <w:t>oil based</w:t>
      </w:r>
      <w:proofErr w:type="gramEnd"/>
      <w:r w:rsidR="004A3A90">
        <w:rPr>
          <w:rFonts w:asciiTheme="minorHAnsi" w:hAnsiTheme="minorHAnsi" w:cstheme="minorHAnsi"/>
          <w:sz w:val="18"/>
          <w:szCs w:val="18"/>
        </w:rPr>
        <w:t xml:space="preserve"> ink (IC 5-22-15-18)?</w:t>
      </w:r>
    </w:p>
    <w:p w14:paraId="16128C39"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609A160F" w14:textId="35D41AAA" w:rsidR="00344AB9" w:rsidRPr="007615EE"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00344AB9" w:rsidRPr="007615EE">
        <w:rPr>
          <w:rFonts w:asciiTheme="minorHAnsi" w:hAnsiTheme="minorHAnsi" w:cstheme="minorHAnsi"/>
          <w:sz w:val="18"/>
          <w:szCs w:val="18"/>
        </w:rPr>
        <w:t xml:space="preserve">No </w:t>
      </w:r>
      <w:r>
        <w:rPr>
          <w:rFonts w:asciiTheme="minorHAnsi" w:hAnsiTheme="minorHAnsi" w:cstheme="minorHAnsi"/>
          <w:sz w:val="18"/>
          <w:szCs w:val="18"/>
        </w:rPr>
        <w:t>__</w:t>
      </w:r>
      <w:ins w:id="10" w:author="Crncic, Autumn" w:date="2020-09-16T17:20:00Z">
        <w:r w:rsidR="0017161C">
          <w:rPr>
            <w:rFonts w:asciiTheme="minorHAnsi" w:hAnsiTheme="minorHAnsi" w:cstheme="minorHAnsi"/>
            <w:sz w:val="18"/>
            <w:szCs w:val="18"/>
          </w:rPr>
          <w:t>X</w:t>
        </w:r>
      </w:ins>
      <w:r>
        <w:rPr>
          <w:rFonts w:asciiTheme="minorHAnsi" w:hAnsiTheme="minorHAnsi" w:cstheme="minorHAnsi"/>
          <w:sz w:val="18"/>
          <w:szCs w:val="18"/>
        </w:rPr>
        <w:t>____</w:t>
      </w:r>
    </w:p>
    <w:p w14:paraId="124D35DD" w14:textId="77777777" w:rsidR="00344AB9" w:rsidRPr="007615EE" w:rsidRDefault="00344AB9" w:rsidP="00344AB9">
      <w:pPr>
        <w:pStyle w:val="BodyTextIndent"/>
        <w:ind w:left="0"/>
        <w:rPr>
          <w:rFonts w:asciiTheme="minorHAnsi" w:hAnsiTheme="minorHAnsi" w:cstheme="minorHAnsi"/>
          <w:sz w:val="18"/>
          <w:szCs w:val="18"/>
        </w:rPr>
      </w:pPr>
    </w:p>
    <w:p w14:paraId="37180ECA" w14:textId="77777777" w:rsidR="004A3A90" w:rsidRDefault="00344AB9" w:rsidP="009F1624">
      <w:pPr>
        <w:pStyle w:val="BodyTextIndent"/>
        <w:widowControl/>
        <w:numPr>
          <w:ilvl w:val="0"/>
          <w:numId w:val="4"/>
        </w:numPr>
        <w:tabs>
          <w:tab w:val="clear" w:pos="-144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 di</w:t>
      </w:r>
      <w:r w:rsidR="004A3A90">
        <w:rPr>
          <w:rFonts w:asciiTheme="minorHAnsi" w:hAnsiTheme="minorHAnsi" w:cstheme="minorHAnsi"/>
          <w:sz w:val="18"/>
          <w:szCs w:val="18"/>
        </w:rPr>
        <w:t>esel/bio diesel (IC 5-22-15-19)?</w:t>
      </w:r>
    </w:p>
    <w:p w14:paraId="30FC3B5E" w14:textId="77777777" w:rsidR="004A3A90"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p>
    <w:p w14:paraId="577E52C6" w14:textId="250FB976" w:rsidR="00344AB9" w:rsidRPr="007615EE"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t>No __</w:t>
      </w:r>
      <w:ins w:id="11" w:author="Crncic, Autumn" w:date="2020-09-16T17:20:00Z">
        <w:r w:rsidR="0017161C">
          <w:rPr>
            <w:rFonts w:asciiTheme="minorHAnsi" w:hAnsiTheme="minorHAnsi" w:cstheme="minorHAnsi"/>
            <w:sz w:val="18"/>
            <w:szCs w:val="18"/>
          </w:rPr>
          <w:t>X</w:t>
        </w:r>
      </w:ins>
      <w:r w:rsidR="004A3A90">
        <w:rPr>
          <w:rFonts w:asciiTheme="minorHAnsi" w:hAnsiTheme="minorHAnsi" w:cstheme="minorHAnsi"/>
          <w:sz w:val="18"/>
          <w:szCs w:val="18"/>
        </w:rPr>
        <w:t>____</w:t>
      </w:r>
    </w:p>
    <w:p w14:paraId="243A56AA" w14:textId="77777777" w:rsidR="00344AB9" w:rsidRPr="007615EE" w:rsidRDefault="00344AB9" w:rsidP="00344AB9">
      <w:pPr>
        <w:pStyle w:val="BodyTextIndent"/>
        <w:ind w:left="0"/>
        <w:rPr>
          <w:rFonts w:asciiTheme="minorHAnsi" w:hAnsiTheme="minorHAnsi" w:cstheme="minorHAnsi"/>
          <w:sz w:val="18"/>
          <w:szCs w:val="18"/>
        </w:rPr>
      </w:pPr>
    </w:p>
    <w:p w14:paraId="6D1B7E56" w14:textId="77777777" w:rsidR="004A3A90" w:rsidRDefault="004A3A90" w:rsidP="004A3A90">
      <w:pPr>
        <w:pStyle w:val="BodyTextIndent"/>
        <w:widowControl/>
        <w:numPr>
          <w:ilvl w:val="0"/>
          <w:numId w:val="4"/>
        </w:numPr>
        <w:tabs>
          <w:tab w:val="clear" w:pos="-1440"/>
        </w:tabs>
        <w:spacing w:line="240" w:lineRule="auto"/>
        <w:rPr>
          <w:rFonts w:asciiTheme="minorHAnsi" w:hAnsiTheme="minorHAnsi" w:cstheme="minorHAnsi"/>
          <w:sz w:val="18"/>
          <w:szCs w:val="18"/>
        </w:rPr>
      </w:pPr>
      <w:r>
        <w:rPr>
          <w:rFonts w:asciiTheme="minorHAnsi" w:hAnsiTheme="minorHAnsi" w:cstheme="minorHAnsi"/>
          <w:sz w:val="18"/>
          <w:szCs w:val="18"/>
        </w:rPr>
        <w:t>Are you claiming the preference for Indiana farm products (IC 5-22-15-23.5)?</w:t>
      </w:r>
    </w:p>
    <w:p w14:paraId="52CAAD7D"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46E852D" w14:textId="54ABDEBD"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r>
        <w:rPr>
          <w:rFonts w:asciiTheme="minorHAnsi" w:hAnsiTheme="minorHAnsi" w:cstheme="minorHAnsi"/>
          <w:sz w:val="18"/>
          <w:szCs w:val="18"/>
        </w:rPr>
        <w:t>Yes ______</w:t>
      </w:r>
      <w:r>
        <w:rPr>
          <w:rFonts w:asciiTheme="minorHAnsi" w:hAnsiTheme="minorHAnsi" w:cstheme="minorHAnsi"/>
          <w:sz w:val="18"/>
          <w:szCs w:val="18"/>
        </w:rPr>
        <w:tab/>
        <w:t>No __</w:t>
      </w:r>
      <w:ins w:id="12" w:author="Crncic, Autumn" w:date="2020-09-16T17:20:00Z">
        <w:r w:rsidR="0017161C">
          <w:rPr>
            <w:rFonts w:asciiTheme="minorHAnsi" w:hAnsiTheme="minorHAnsi" w:cstheme="minorHAnsi"/>
            <w:sz w:val="18"/>
            <w:szCs w:val="18"/>
          </w:rPr>
          <w:t>X</w:t>
        </w:r>
      </w:ins>
      <w:r>
        <w:rPr>
          <w:rFonts w:asciiTheme="minorHAnsi" w:hAnsiTheme="minorHAnsi" w:cstheme="minorHAnsi"/>
          <w:sz w:val="18"/>
          <w:szCs w:val="18"/>
        </w:rPr>
        <w:t>____</w:t>
      </w:r>
    </w:p>
    <w:p w14:paraId="5EF7F759" w14:textId="77777777"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p>
    <w:p w14:paraId="69D8EFAA" w14:textId="77777777" w:rsidR="004A3A90" w:rsidRDefault="00344AB9" w:rsidP="004A3A90">
      <w:pPr>
        <w:pStyle w:val="BodyTextIndent"/>
        <w:widowControl/>
        <w:numPr>
          <w:ilvl w:val="0"/>
          <w:numId w:val="4"/>
        </w:numPr>
        <w:tabs>
          <w:tab w:val="clear" w:pos="-144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foods/beverages that contain high le</w:t>
      </w:r>
      <w:r w:rsidR="004A3A90">
        <w:rPr>
          <w:rFonts w:asciiTheme="minorHAnsi" w:hAnsiTheme="minorHAnsi" w:cstheme="minorHAnsi"/>
          <w:sz w:val="18"/>
          <w:szCs w:val="18"/>
        </w:rPr>
        <w:t>vels of calcium (IC 5-22-15-24)?</w:t>
      </w:r>
    </w:p>
    <w:p w14:paraId="426F40E6"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1197FDC" w14:textId="608CE5D4" w:rsidR="00344AB9" w:rsidRPr="004A3A90"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4A3A90">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r>
      <w:r w:rsidRPr="004A3A90">
        <w:rPr>
          <w:rFonts w:asciiTheme="minorHAnsi" w:hAnsiTheme="minorHAnsi" w:cstheme="minorHAnsi"/>
          <w:sz w:val="18"/>
          <w:szCs w:val="18"/>
        </w:rPr>
        <w:t xml:space="preserve">No </w:t>
      </w:r>
      <w:r w:rsidR="004A3A90">
        <w:rPr>
          <w:rFonts w:asciiTheme="minorHAnsi" w:hAnsiTheme="minorHAnsi" w:cstheme="minorHAnsi"/>
          <w:sz w:val="18"/>
          <w:szCs w:val="18"/>
        </w:rPr>
        <w:t>__</w:t>
      </w:r>
      <w:ins w:id="13" w:author="Crncic, Autumn" w:date="2020-09-16T17:20:00Z">
        <w:r w:rsidR="0017161C">
          <w:rPr>
            <w:rFonts w:asciiTheme="minorHAnsi" w:hAnsiTheme="minorHAnsi" w:cstheme="minorHAnsi"/>
            <w:sz w:val="18"/>
            <w:szCs w:val="18"/>
          </w:rPr>
          <w:t>X</w:t>
        </w:r>
      </w:ins>
      <w:r w:rsidR="004A3A90">
        <w:rPr>
          <w:rFonts w:asciiTheme="minorHAnsi" w:hAnsiTheme="minorHAnsi" w:cstheme="minorHAnsi"/>
          <w:sz w:val="18"/>
          <w:szCs w:val="18"/>
        </w:rPr>
        <w:t>____</w:t>
      </w:r>
    </w:p>
    <w:p w14:paraId="0A4AFFA1" w14:textId="77777777" w:rsidR="004A3A90" w:rsidRPr="004A3A90" w:rsidRDefault="004A3A90" w:rsidP="004A3A90">
      <w:pPr>
        <w:pStyle w:val="BodyTextIndent"/>
        <w:rPr>
          <w:rFonts w:asciiTheme="minorHAnsi" w:hAnsiTheme="minorHAnsi" w:cstheme="minorHAnsi"/>
          <w:sz w:val="18"/>
          <w:szCs w:val="18"/>
        </w:rPr>
      </w:pPr>
    </w:p>
    <w:p w14:paraId="7A3D7BC2" w14:textId="77777777" w:rsidR="007504E0" w:rsidRDefault="007504E0" w:rsidP="00344AB9">
      <w:pPr>
        <w:pStyle w:val="BodyTextIndent"/>
        <w:rPr>
          <w:rFonts w:asciiTheme="minorHAnsi" w:hAnsiTheme="minorHAnsi" w:cstheme="minorHAnsi"/>
          <w:szCs w:val="16"/>
        </w:rPr>
      </w:pPr>
    </w:p>
    <w:p w14:paraId="23C1AB21" w14:textId="77777777" w:rsidR="00F346DD" w:rsidRDefault="00F346DD" w:rsidP="00344AB9">
      <w:pPr>
        <w:pStyle w:val="BodyTextIndent"/>
        <w:rPr>
          <w:rFonts w:asciiTheme="minorHAnsi" w:hAnsiTheme="minorHAnsi" w:cstheme="minorHAnsi"/>
          <w:szCs w:val="16"/>
        </w:rPr>
      </w:pPr>
    </w:p>
    <w:p w14:paraId="57CEC8F5" w14:textId="77777777" w:rsidR="00F346DD" w:rsidRDefault="00F346DD" w:rsidP="00344AB9">
      <w:pPr>
        <w:pStyle w:val="BodyTextIndent"/>
        <w:rPr>
          <w:rFonts w:asciiTheme="minorHAnsi" w:hAnsiTheme="minorHAnsi" w:cstheme="minorHAnsi"/>
          <w:szCs w:val="16"/>
        </w:rPr>
      </w:pPr>
    </w:p>
    <w:p w14:paraId="33005325" w14:textId="77777777" w:rsidR="00F346DD" w:rsidRDefault="00F346DD" w:rsidP="00344AB9">
      <w:pPr>
        <w:pStyle w:val="BodyTextIndent"/>
        <w:rPr>
          <w:rFonts w:asciiTheme="minorHAnsi" w:hAnsiTheme="minorHAnsi" w:cstheme="minorHAnsi"/>
          <w:szCs w:val="16"/>
        </w:rPr>
      </w:pPr>
    </w:p>
    <w:p w14:paraId="2E827AC0" w14:textId="77777777" w:rsidR="00F346DD" w:rsidRDefault="00F346DD" w:rsidP="00344AB9">
      <w:pPr>
        <w:pStyle w:val="BodyTextIndent"/>
        <w:rPr>
          <w:rFonts w:asciiTheme="minorHAnsi" w:hAnsiTheme="minorHAnsi" w:cstheme="minorHAnsi"/>
          <w:szCs w:val="16"/>
        </w:rPr>
      </w:pPr>
    </w:p>
    <w:p w14:paraId="5EABD617" w14:textId="77777777" w:rsidR="00F346DD" w:rsidRDefault="00F346DD" w:rsidP="00344AB9">
      <w:pPr>
        <w:pStyle w:val="BodyTextIndent"/>
        <w:rPr>
          <w:rFonts w:asciiTheme="minorHAnsi" w:hAnsiTheme="minorHAnsi" w:cstheme="minorHAnsi"/>
          <w:szCs w:val="16"/>
        </w:rPr>
      </w:pPr>
    </w:p>
    <w:p w14:paraId="01410EFE" w14:textId="77777777" w:rsidR="00F346DD" w:rsidRDefault="00F346DD" w:rsidP="00344AB9">
      <w:pPr>
        <w:pStyle w:val="BodyTextIndent"/>
        <w:rPr>
          <w:rFonts w:asciiTheme="minorHAnsi" w:hAnsiTheme="minorHAnsi" w:cstheme="minorHAnsi"/>
          <w:szCs w:val="16"/>
        </w:rPr>
      </w:pPr>
    </w:p>
    <w:p w14:paraId="37E8E98F" w14:textId="77777777" w:rsidR="00F346DD" w:rsidRDefault="00F346DD" w:rsidP="00344AB9">
      <w:pPr>
        <w:pStyle w:val="BodyTextIndent"/>
        <w:rPr>
          <w:rFonts w:asciiTheme="minorHAnsi" w:hAnsiTheme="minorHAnsi" w:cstheme="minorHAnsi"/>
          <w:szCs w:val="16"/>
        </w:rPr>
      </w:pPr>
    </w:p>
    <w:p w14:paraId="7D54F122" w14:textId="77777777" w:rsidR="00F346DD" w:rsidRDefault="00F346DD" w:rsidP="00344AB9">
      <w:pPr>
        <w:pStyle w:val="BodyTextIndent"/>
        <w:rPr>
          <w:rFonts w:asciiTheme="minorHAnsi" w:hAnsiTheme="minorHAnsi" w:cstheme="minorHAnsi"/>
          <w:szCs w:val="16"/>
        </w:rPr>
      </w:pPr>
    </w:p>
    <w:p w14:paraId="3EB39705" w14:textId="77777777" w:rsidR="00F346DD" w:rsidRDefault="00F346DD" w:rsidP="00344AB9">
      <w:pPr>
        <w:pStyle w:val="BodyTextIndent"/>
        <w:rPr>
          <w:rFonts w:asciiTheme="minorHAnsi" w:hAnsiTheme="minorHAnsi" w:cstheme="minorHAnsi"/>
          <w:szCs w:val="16"/>
        </w:rPr>
      </w:pPr>
    </w:p>
    <w:p w14:paraId="0AB5636D" w14:textId="77777777" w:rsidR="00F346DD" w:rsidRDefault="00F346DD" w:rsidP="00344AB9">
      <w:pPr>
        <w:pStyle w:val="BodyTextIndent"/>
        <w:rPr>
          <w:rFonts w:asciiTheme="minorHAnsi" w:hAnsiTheme="minorHAnsi" w:cstheme="minorHAnsi"/>
          <w:szCs w:val="16"/>
        </w:rPr>
      </w:pPr>
    </w:p>
    <w:p w14:paraId="6BB40072" w14:textId="77777777" w:rsidR="00F346DD" w:rsidRDefault="00F346DD" w:rsidP="00344AB9">
      <w:pPr>
        <w:pStyle w:val="BodyTextIndent"/>
        <w:rPr>
          <w:rFonts w:asciiTheme="minorHAnsi" w:hAnsiTheme="minorHAnsi" w:cstheme="minorHAnsi"/>
          <w:szCs w:val="16"/>
        </w:rPr>
      </w:pPr>
    </w:p>
    <w:p w14:paraId="738209ED" w14:textId="77777777" w:rsidR="00F346DD" w:rsidRDefault="00F346DD" w:rsidP="00344AB9">
      <w:pPr>
        <w:pStyle w:val="BodyTextIndent"/>
        <w:rPr>
          <w:rFonts w:asciiTheme="minorHAnsi" w:hAnsiTheme="minorHAnsi" w:cstheme="minorHAnsi"/>
          <w:szCs w:val="16"/>
        </w:rPr>
      </w:pPr>
    </w:p>
    <w:p w14:paraId="5EC3B452" w14:textId="77777777" w:rsidR="00F346DD" w:rsidRDefault="00F346DD" w:rsidP="00344AB9">
      <w:pPr>
        <w:pStyle w:val="BodyTextIndent"/>
        <w:rPr>
          <w:rFonts w:asciiTheme="minorHAnsi" w:hAnsiTheme="minorHAnsi" w:cstheme="minorHAnsi"/>
          <w:szCs w:val="16"/>
        </w:rPr>
      </w:pPr>
    </w:p>
    <w:p w14:paraId="14E984EF" w14:textId="77777777" w:rsidR="00F346DD" w:rsidRDefault="00F346DD" w:rsidP="00344AB9">
      <w:pPr>
        <w:pStyle w:val="BodyTextIndent"/>
        <w:rPr>
          <w:rFonts w:asciiTheme="minorHAnsi" w:hAnsiTheme="minorHAnsi" w:cstheme="minorHAnsi"/>
          <w:szCs w:val="16"/>
        </w:rPr>
      </w:pPr>
    </w:p>
    <w:p w14:paraId="5D9D81D0" w14:textId="77777777" w:rsidR="00F346DD" w:rsidRDefault="00F346DD" w:rsidP="00344AB9">
      <w:pPr>
        <w:pStyle w:val="BodyTextIndent"/>
        <w:rPr>
          <w:rFonts w:asciiTheme="minorHAnsi" w:hAnsiTheme="minorHAnsi" w:cstheme="minorHAnsi"/>
          <w:szCs w:val="16"/>
        </w:rPr>
      </w:pPr>
    </w:p>
    <w:p w14:paraId="7E8A0337" w14:textId="77777777" w:rsidR="00F346DD" w:rsidRDefault="00F346DD" w:rsidP="00344AB9">
      <w:pPr>
        <w:pStyle w:val="BodyTextIndent"/>
        <w:rPr>
          <w:rFonts w:asciiTheme="minorHAnsi" w:hAnsiTheme="minorHAnsi" w:cstheme="minorHAnsi"/>
          <w:szCs w:val="16"/>
        </w:rPr>
      </w:pPr>
    </w:p>
    <w:p w14:paraId="584197F5" w14:textId="77777777" w:rsidR="004A3A90" w:rsidRDefault="004A3A90" w:rsidP="00DC51E2">
      <w:pPr>
        <w:spacing w:line="242" w:lineRule="auto"/>
        <w:rPr>
          <w:rFonts w:asciiTheme="minorHAnsi" w:hAnsiTheme="minorHAnsi" w:cstheme="minorHAnsi"/>
          <w:sz w:val="16"/>
          <w:szCs w:val="16"/>
        </w:rPr>
      </w:pPr>
    </w:p>
    <w:p w14:paraId="349D875B" w14:textId="77777777" w:rsidR="009F08AC" w:rsidRDefault="009F08AC">
      <w:pPr>
        <w:widowControl/>
        <w:rPr>
          <w:rFonts w:asciiTheme="minorHAnsi" w:hAnsiTheme="minorHAnsi" w:cstheme="minorHAnsi"/>
          <w:sz w:val="18"/>
          <w:szCs w:val="18"/>
        </w:rPr>
      </w:pPr>
      <w:r>
        <w:rPr>
          <w:rFonts w:asciiTheme="minorHAnsi" w:hAnsiTheme="minorHAnsi" w:cstheme="minorHAnsi"/>
          <w:sz w:val="18"/>
          <w:szCs w:val="18"/>
        </w:rPr>
        <w:br w:type="page"/>
      </w:r>
    </w:p>
    <w:p w14:paraId="676F652C" w14:textId="70B0403E" w:rsidR="00DC51E2" w:rsidRPr="00A00DB4" w:rsidRDefault="00DC51E2" w:rsidP="00DC51E2">
      <w:pPr>
        <w:spacing w:line="242" w:lineRule="auto"/>
        <w:rPr>
          <w:rFonts w:asciiTheme="minorHAnsi" w:hAnsiTheme="minorHAnsi" w:cstheme="minorHAnsi"/>
          <w:sz w:val="18"/>
          <w:szCs w:val="18"/>
        </w:rPr>
      </w:pPr>
      <w:r w:rsidRPr="00A00DB4">
        <w:rPr>
          <w:rFonts w:asciiTheme="minorHAnsi" w:hAnsiTheme="minorHAnsi" w:cstheme="minorHAnsi"/>
          <w:sz w:val="18"/>
          <w:szCs w:val="18"/>
        </w:rPr>
        <w:lastRenderedPageBreak/>
        <w:t>SF47895 (ELEC2/0</w:t>
      </w:r>
      <w:r w:rsidR="006261F2" w:rsidRPr="00A00DB4">
        <w:rPr>
          <w:rFonts w:asciiTheme="minorHAnsi" w:hAnsiTheme="minorHAnsi" w:cstheme="minorHAnsi"/>
          <w:sz w:val="18"/>
          <w:szCs w:val="18"/>
        </w:rPr>
        <w:t>6</w:t>
      </w:r>
      <w:r w:rsidRPr="00A00DB4">
        <w:rPr>
          <w:rFonts w:asciiTheme="minorHAnsi" w:hAnsiTheme="minorHAnsi" w:cstheme="minorHAnsi"/>
          <w:sz w:val="18"/>
          <w:szCs w:val="18"/>
        </w:rPr>
        <w:t>)</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p>
    <w:p w14:paraId="37893AA7" w14:textId="77777777" w:rsidR="006261F2" w:rsidRPr="00A00DB4" w:rsidRDefault="00DC51E2" w:rsidP="00881D39">
      <w:pPr>
        <w:rPr>
          <w:rFonts w:asciiTheme="minorHAnsi" w:hAnsiTheme="minorHAnsi" w:cstheme="minorHAnsi"/>
          <w:b/>
        </w:rPr>
      </w:pP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p>
    <w:p w14:paraId="269BE133" w14:textId="77777777" w:rsidR="006261F2" w:rsidRPr="00E537D3" w:rsidRDefault="006261F2" w:rsidP="00D976B0">
      <w:pPr>
        <w:ind w:left="720" w:hanging="720"/>
        <w:jc w:val="center"/>
        <w:rPr>
          <w:rFonts w:asciiTheme="minorHAnsi" w:hAnsiTheme="minorHAnsi" w:cstheme="minorHAnsi"/>
          <w:b/>
          <w:sz w:val="20"/>
        </w:rPr>
      </w:pPr>
      <w:r w:rsidRPr="00E537D3">
        <w:rPr>
          <w:rFonts w:asciiTheme="minorHAnsi" w:hAnsiTheme="minorHAnsi" w:cstheme="minorHAnsi"/>
          <w:b/>
          <w:sz w:val="20"/>
        </w:rPr>
        <w:t>MINORITY &amp; WOMEN'S BUSINESS ENTERPRISES SUBCONTRACTOR COMMITMENT FORM</w:t>
      </w:r>
    </w:p>
    <w:p w14:paraId="451B34C6" w14:textId="77777777" w:rsidR="006261F2" w:rsidRPr="00A00DB4" w:rsidRDefault="006261F2" w:rsidP="006261F2">
      <w:pPr>
        <w:rPr>
          <w:rFonts w:asciiTheme="minorHAnsi" w:hAnsiTheme="minorHAnsi" w:cstheme="minorHAnsi"/>
          <w:b/>
          <w:color w:val="0000FF"/>
        </w:rPr>
      </w:pPr>
    </w:p>
    <w:p w14:paraId="3FC46234" w14:textId="272979E4" w:rsidR="006261F2" w:rsidRPr="00E537D3" w:rsidRDefault="00B8718E" w:rsidP="006261F2">
      <w:pPr>
        <w:rPr>
          <w:rFonts w:asciiTheme="minorHAnsi" w:hAnsiTheme="minorHAnsi" w:cstheme="minorHAnsi"/>
          <w:sz w:val="18"/>
          <w:szCs w:val="18"/>
        </w:rPr>
      </w:pPr>
      <w:r w:rsidRPr="00E537D3">
        <w:rPr>
          <w:rFonts w:asciiTheme="minorHAnsi" w:hAnsiTheme="minorHAnsi" w:cstheme="minorHAnsi"/>
          <w:sz w:val="18"/>
          <w:szCs w:val="18"/>
        </w:rPr>
        <w:t>In accordance with 25 IAC 5-5, if the purchase is for a Commodity</w:t>
      </w:r>
      <w:r w:rsidR="00262146" w:rsidRPr="00E537D3">
        <w:rPr>
          <w:rFonts w:asciiTheme="minorHAnsi" w:hAnsiTheme="minorHAnsi" w:cstheme="minorHAnsi"/>
          <w:sz w:val="18"/>
          <w:szCs w:val="18"/>
        </w:rPr>
        <w:t>/Services</w:t>
      </w:r>
      <w:r w:rsidRPr="00E537D3">
        <w:rPr>
          <w:rFonts w:asciiTheme="minorHAnsi" w:hAnsiTheme="minorHAnsi" w:cstheme="minorHAnsi"/>
          <w:sz w:val="18"/>
          <w:szCs w:val="18"/>
        </w:rPr>
        <w:t xml:space="preserve"> the contract goal for this solicitation is 4% Minority participation and 9% for Women participation</w:t>
      </w:r>
      <w:r w:rsidR="00262146" w:rsidRPr="00E537D3">
        <w:rPr>
          <w:rFonts w:asciiTheme="minorHAnsi" w:hAnsiTheme="minorHAnsi" w:cstheme="minorHAnsi"/>
          <w:sz w:val="18"/>
          <w:szCs w:val="18"/>
        </w:rPr>
        <w:t>.</w:t>
      </w:r>
      <w:r w:rsidRPr="00E537D3">
        <w:rPr>
          <w:rFonts w:asciiTheme="minorHAnsi" w:hAnsiTheme="minorHAnsi" w:cstheme="minorHAnsi"/>
          <w:sz w:val="18"/>
          <w:szCs w:val="18"/>
        </w:rPr>
        <w:t xml:space="preserve">   </w:t>
      </w:r>
      <w:r w:rsidR="006261F2" w:rsidRPr="00E537D3">
        <w:rPr>
          <w:rFonts w:asciiTheme="minorHAnsi" w:hAnsiTheme="minorHAnsi" w:cstheme="minorHAnsi"/>
          <w:sz w:val="18"/>
          <w:szCs w:val="18"/>
        </w:rPr>
        <w:t xml:space="preserve">It is the intent of IDOA Procurement Division to meet or exceed the </w:t>
      </w:r>
      <w:proofErr w:type="gramStart"/>
      <w:r w:rsidR="006261F2" w:rsidRPr="00E537D3">
        <w:rPr>
          <w:rFonts w:asciiTheme="minorHAnsi" w:hAnsiTheme="minorHAnsi" w:cstheme="minorHAnsi"/>
          <w:sz w:val="18"/>
          <w:szCs w:val="18"/>
        </w:rPr>
        <w:t>above mentioned</w:t>
      </w:r>
      <w:proofErr w:type="gramEnd"/>
      <w:r w:rsidR="006261F2" w:rsidRPr="00E537D3">
        <w:rPr>
          <w:rFonts w:asciiTheme="minorHAnsi" w:hAnsiTheme="minorHAnsi" w:cstheme="minorHAnsi"/>
          <w:sz w:val="18"/>
          <w:szCs w:val="18"/>
        </w:rPr>
        <w:t xml:space="preserve"> M/WBE goals.  If participation </w:t>
      </w:r>
      <w:proofErr w:type="gramStart"/>
      <w:r w:rsidR="006261F2" w:rsidRPr="00E537D3">
        <w:rPr>
          <w:rFonts w:asciiTheme="minorHAnsi" w:hAnsiTheme="minorHAnsi" w:cstheme="minorHAnsi"/>
          <w:sz w:val="18"/>
          <w:szCs w:val="18"/>
        </w:rPr>
        <w:t>exists</w:t>
      </w:r>
      <w:proofErr w:type="gramEnd"/>
      <w:r w:rsidR="006261F2" w:rsidRPr="00E537D3">
        <w:rPr>
          <w:rFonts w:asciiTheme="minorHAnsi" w:hAnsiTheme="minorHAnsi" w:cstheme="minorHAnsi"/>
          <w:sz w:val="18"/>
          <w:szCs w:val="18"/>
        </w:rPr>
        <w:t xml:space="preserve"> the vendor must submit with its quote/bid a MWBE Subcontractor Commitment Form</w:t>
      </w:r>
      <w:r w:rsidR="006261F2" w:rsidRPr="00E537D3">
        <w:rPr>
          <w:rFonts w:asciiTheme="minorHAnsi" w:hAnsiTheme="minorHAnsi" w:cstheme="minorHAnsi"/>
          <w:color w:val="808080"/>
          <w:sz w:val="18"/>
          <w:szCs w:val="18"/>
        </w:rPr>
        <w:t xml:space="preserve">. </w:t>
      </w:r>
      <w:r w:rsidR="006261F2" w:rsidRPr="00E537D3">
        <w:rPr>
          <w:rFonts w:asciiTheme="minorHAnsi" w:hAnsiTheme="minorHAnsi" w:cstheme="minorHAnsi"/>
          <w:sz w:val="18"/>
          <w:szCs w:val="18"/>
        </w:rPr>
        <w:t xml:space="preserve">The Form must show that there are, participating in the proposed contract, Minority Business Enterprises (MBE) and Women Business Enterprises (WBE) listed in the Minority and Women’s Business Enterprises Division (MWBED) directory of certified firms located at </w:t>
      </w:r>
      <w:r w:rsidR="002D78DA" w:rsidRPr="00E537D3">
        <w:rPr>
          <w:rFonts w:asciiTheme="minorHAnsi" w:hAnsiTheme="minorHAnsi" w:cstheme="minorHAnsi"/>
          <w:sz w:val="18"/>
          <w:szCs w:val="18"/>
        </w:rPr>
        <w:t xml:space="preserve"> </w:t>
      </w:r>
      <w:hyperlink r:id="rId17" w:history="1">
        <w:r w:rsidR="00C157E7" w:rsidRPr="00C157E7">
          <w:rPr>
            <w:rStyle w:val="Hyperlink"/>
            <w:rFonts w:asciiTheme="minorHAnsi" w:hAnsiTheme="minorHAnsi" w:cstheme="minorHAnsi"/>
            <w:sz w:val="18"/>
            <w:szCs w:val="18"/>
          </w:rPr>
          <w:t>http://www.in.gov/idoa/mwbe/2743.htm</w:t>
        </w:r>
      </w:hyperlink>
      <w:r w:rsidR="006261F2" w:rsidRPr="00E537D3">
        <w:rPr>
          <w:rFonts w:asciiTheme="minorHAnsi" w:hAnsiTheme="minorHAnsi" w:cstheme="minorHAnsi"/>
          <w:sz w:val="18"/>
          <w:szCs w:val="18"/>
        </w:rPr>
        <w:t xml:space="preserve">. If participation is met through use of vendors who supply products and/or services directly to the Respondent, the Respondent must provide a description of products and/or services provided that are directly related to this quote/bid and the cost of direct supplies for this quote/bid.  Respondents must complete the Subcontractor Commitment Form in its entirety.  </w:t>
      </w:r>
    </w:p>
    <w:p w14:paraId="6BF8294C" w14:textId="77777777" w:rsidR="006261F2" w:rsidRPr="00E537D3" w:rsidRDefault="006261F2" w:rsidP="006261F2">
      <w:pPr>
        <w:rPr>
          <w:rFonts w:asciiTheme="minorHAnsi" w:hAnsiTheme="minorHAnsi" w:cstheme="minorHAnsi"/>
          <w:sz w:val="18"/>
          <w:szCs w:val="18"/>
        </w:rPr>
      </w:pPr>
    </w:p>
    <w:p w14:paraId="2A554298"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The Department reserves the right to verify all information included on the MWBE Subcontractor Commitment Form.</w:t>
      </w:r>
    </w:p>
    <w:p w14:paraId="23E88FF8" w14:textId="77777777" w:rsidR="006261F2" w:rsidRPr="00E537D3" w:rsidRDefault="006261F2" w:rsidP="006261F2">
      <w:pPr>
        <w:rPr>
          <w:rFonts w:asciiTheme="minorHAnsi" w:hAnsiTheme="minorHAnsi" w:cstheme="minorHAnsi"/>
          <w:sz w:val="18"/>
          <w:szCs w:val="18"/>
        </w:rPr>
      </w:pPr>
    </w:p>
    <w:p w14:paraId="2BE7F343"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 xml:space="preserve">Respondents are encouraged to contact and work with MWBED at 317-232-3061 to design a subcontractor commitment to meet established goals as referenced in this solicitation. </w:t>
      </w:r>
    </w:p>
    <w:p w14:paraId="7C6C26D4" w14:textId="77777777" w:rsidR="006261F2" w:rsidRPr="00E537D3" w:rsidRDefault="006261F2" w:rsidP="006261F2">
      <w:pPr>
        <w:rPr>
          <w:rFonts w:asciiTheme="minorHAnsi" w:hAnsiTheme="minorHAnsi" w:cstheme="minorHAnsi"/>
          <w:sz w:val="18"/>
          <w:szCs w:val="18"/>
          <w:highlight w:val="yellow"/>
        </w:rPr>
      </w:pPr>
    </w:p>
    <w:p w14:paraId="5C1A9CE2" w14:textId="77777777" w:rsidR="006261F2" w:rsidRPr="00E537D3" w:rsidRDefault="006261F2" w:rsidP="006261F2">
      <w:pPr>
        <w:ind w:left="720"/>
        <w:rPr>
          <w:rFonts w:asciiTheme="minorHAnsi" w:hAnsiTheme="minorHAnsi" w:cstheme="minorHAnsi"/>
          <w:b/>
          <w:sz w:val="18"/>
          <w:szCs w:val="18"/>
        </w:rPr>
      </w:pPr>
    </w:p>
    <w:p w14:paraId="04016C56" w14:textId="77777777" w:rsidR="006261F2" w:rsidRPr="00E537D3" w:rsidRDefault="006261F2" w:rsidP="006261F2">
      <w:pPr>
        <w:rPr>
          <w:rFonts w:asciiTheme="minorHAnsi" w:hAnsiTheme="minorHAnsi" w:cstheme="minorHAnsi"/>
          <w:b/>
          <w:sz w:val="18"/>
          <w:szCs w:val="18"/>
        </w:rPr>
      </w:pPr>
      <w:r w:rsidRPr="00E537D3">
        <w:rPr>
          <w:rFonts w:asciiTheme="minorHAnsi" w:hAnsiTheme="minorHAnsi" w:cstheme="minorHAnsi"/>
          <w:b/>
          <w:sz w:val="18"/>
          <w:szCs w:val="18"/>
        </w:rPr>
        <w:t>Prime Contractors must ensure that the proposed subcontractors meet the following criteria:</w:t>
      </w:r>
    </w:p>
    <w:p w14:paraId="45A5D7BD" w14:textId="77777777" w:rsidR="006261F2" w:rsidRPr="00E537D3" w:rsidRDefault="006261F2" w:rsidP="006261F2">
      <w:pPr>
        <w:ind w:left="360"/>
        <w:rPr>
          <w:rFonts w:asciiTheme="minorHAnsi" w:hAnsiTheme="minorHAnsi" w:cstheme="minorHAnsi"/>
          <w:sz w:val="18"/>
          <w:szCs w:val="18"/>
        </w:rPr>
      </w:pPr>
    </w:p>
    <w:p w14:paraId="065245DB" w14:textId="77777777" w:rsidR="006261F2" w:rsidRPr="00E537D3"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E537D3">
        <w:rPr>
          <w:rFonts w:asciiTheme="minorHAnsi" w:hAnsiTheme="minorHAnsi" w:cstheme="minorHAnsi"/>
          <w:sz w:val="18"/>
          <w:szCs w:val="18"/>
        </w:rPr>
        <w:t>Must be listed on the IDOA Directory of Certified Firms</w:t>
      </w:r>
    </w:p>
    <w:p w14:paraId="1D4E8E05" w14:textId="77777777" w:rsidR="006261F2" w:rsidRPr="00E537D3"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E537D3">
        <w:rPr>
          <w:rFonts w:asciiTheme="minorHAnsi" w:hAnsiTheme="minorHAnsi" w:cstheme="minorHAnsi"/>
          <w:sz w:val="18"/>
          <w:szCs w:val="18"/>
        </w:rPr>
        <w:t>Each firm may only serve as once classification – MBE or WBE</w:t>
      </w:r>
    </w:p>
    <w:p w14:paraId="69AB16C7" w14:textId="77777777" w:rsidR="006261F2" w:rsidRPr="00E537D3"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E537D3">
        <w:rPr>
          <w:rFonts w:asciiTheme="minorHAnsi" w:hAnsiTheme="minorHAnsi" w:cstheme="minorHAnsi"/>
          <w:sz w:val="18"/>
          <w:szCs w:val="18"/>
        </w:rPr>
        <w:t>A Prime Contractor who is an MBE or WBE must meet subcontractor goals by using other listed certified firms.  Certified Prime Contractors cannot count their own workforce or companies to meet this requirement.</w:t>
      </w:r>
    </w:p>
    <w:p w14:paraId="6395BCA3" w14:textId="77777777" w:rsidR="006261F2" w:rsidRPr="00E537D3"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E537D3">
        <w:rPr>
          <w:rFonts w:asciiTheme="minorHAnsi" w:hAnsiTheme="minorHAnsi" w:cstheme="minorHAnsi"/>
          <w:sz w:val="18"/>
          <w:szCs w:val="18"/>
        </w:rPr>
        <w:t>Must serve a commercially useful function.  The firm must serve a value-added purpose on the engagement.</w:t>
      </w:r>
    </w:p>
    <w:p w14:paraId="0272AC16" w14:textId="7D35DA32" w:rsidR="006261F2" w:rsidRPr="00E537D3"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E537D3">
        <w:rPr>
          <w:rFonts w:asciiTheme="minorHAnsi" w:hAnsiTheme="minorHAnsi" w:cstheme="minorHAnsi"/>
          <w:sz w:val="18"/>
          <w:szCs w:val="18"/>
        </w:rPr>
        <w:t xml:space="preserve">Must provide goods or service only in the industry area for which it is certified as listed in the directory at </w:t>
      </w:r>
      <w:r w:rsidR="002D78DA" w:rsidRPr="00E537D3">
        <w:rPr>
          <w:rFonts w:asciiTheme="minorHAnsi" w:hAnsiTheme="minorHAnsi" w:cstheme="minorHAnsi"/>
          <w:sz w:val="18"/>
          <w:szCs w:val="18"/>
        </w:rPr>
        <w:t xml:space="preserve"> </w:t>
      </w:r>
      <w:hyperlink r:id="rId18" w:history="1">
        <w:r w:rsidR="00C157E7" w:rsidRPr="00C157E7">
          <w:rPr>
            <w:rStyle w:val="Hyperlink"/>
            <w:rFonts w:asciiTheme="minorHAnsi" w:hAnsiTheme="minorHAnsi" w:cstheme="minorHAnsi"/>
            <w:sz w:val="18"/>
            <w:szCs w:val="18"/>
          </w:rPr>
          <w:t>http://www.in.gov/idoa/mwbe/2743.htm</w:t>
        </w:r>
      </w:hyperlink>
    </w:p>
    <w:p w14:paraId="04406691" w14:textId="77777777" w:rsidR="006261F2" w:rsidRPr="00E537D3"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E537D3">
        <w:rPr>
          <w:rFonts w:asciiTheme="minorHAnsi" w:hAnsiTheme="minorHAnsi" w:cstheme="minorHAnsi"/>
          <w:sz w:val="18"/>
          <w:szCs w:val="18"/>
        </w:rPr>
        <w:t>Must be used to provide the goods or services specific to the contract</w:t>
      </w:r>
    </w:p>
    <w:p w14:paraId="35AB805A" w14:textId="77777777" w:rsidR="006261F2" w:rsidRPr="00E537D3" w:rsidRDefault="006261F2" w:rsidP="006261F2">
      <w:pPr>
        <w:widowControl/>
        <w:numPr>
          <w:ilvl w:val="0"/>
          <w:numId w:val="7"/>
        </w:numPr>
        <w:pBdr>
          <w:top w:val="single" w:sz="4" w:space="1" w:color="auto"/>
          <w:left w:val="single" w:sz="4" w:space="4" w:color="auto"/>
          <w:bottom w:val="single" w:sz="4" w:space="1" w:color="auto"/>
          <w:right w:val="single" w:sz="4" w:space="4" w:color="auto"/>
        </w:pBdr>
        <w:rPr>
          <w:rFonts w:asciiTheme="minorHAnsi" w:hAnsiTheme="minorHAnsi" w:cstheme="minorHAnsi"/>
          <w:sz w:val="18"/>
          <w:szCs w:val="18"/>
        </w:rPr>
      </w:pPr>
      <w:r w:rsidRPr="00E537D3">
        <w:rPr>
          <w:rFonts w:asciiTheme="minorHAnsi" w:hAnsiTheme="minorHAnsi" w:cstheme="minorHAnsi"/>
          <w:sz w:val="18"/>
          <w:szCs w:val="18"/>
        </w:rPr>
        <w:t>National Diversity Plans are generally not acceptable</w:t>
      </w:r>
    </w:p>
    <w:p w14:paraId="0F67C598" w14:textId="77777777" w:rsidR="006261F2" w:rsidRPr="00E537D3" w:rsidRDefault="006261F2" w:rsidP="006261F2">
      <w:pPr>
        <w:jc w:val="center"/>
        <w:rPr>
          <w:rFonts w:asciiTheme="minorHAnsi" w:hAnsiTheme="minorHAnsi" w:cstheme="minorHAnsi"/>
          <w:b/>
          <w:caps/>
          <w:sz w:val="18"/>
          <w:szCs w:val="18"/>
        </w:rPr>
      </w:pPr>
    </w:p>
    <w:p w14:paraId="1B1418A9" w14:textId="77777777" w:rsidR="006261F2" w:rsidRPr="00E537D3" w:rsidRDefault="006261F2" w:rsidP="006261F2">
      <w:pPr>
        <w:jc w:val="center"/>
        <w:rPr>
          <w:rFonts w:asciiTheme="minorHAnsi" w:hAnsiTheme="minorHAnsi" w:cstheme="minorHAnsi"/>
          <w:b/>
          <w:caps/>
          <w:sz w:val="18"/>
          <w:szCs w:val="18"/>
        </w:rPr>
      </w:pPr>
    </w:p>
    <w:p w14:paraId="6D02C6F6" w14:textId="77777777" w:rsidR="006261F2" w:rsidRPr="00E537D3" w:rsidRDefault="006261F2" w:rsidP="006261F2">
      <w:pPr>
        <w:jc w:val="center"/>
        <w:rPr>
          <w:rFonts w:asciiTheme="minorHAnsi" w:hAnsiTheme="minorHAnsi" w:cstheme="minorHAnsi"/>
          <w:b/>
          <w:caps/>
          <w:sz w:val="18"/>
          <w:szCs w:val="18"/>
        </w:rPr>
      </w:pPr>
    </w:p>
    <w:p w14:paraId="1E97B4B8" w14:textId="77777777" w:rsidR="006261F2" w:rsidRPr="00E537D3" w:rsidRDefault="006261F2" w:rsidP="00D976B0">
      <w:pPr>
        <w:jc w:val="center"/>
        <w:rPr>
          <w:rFonts w:asciiTheme="minorHAnsi" w:hAnsiTheme="minorHAnsi" w:cstheme="minorHAnsi"/>
          <w:b/>
          <w:caps/>
          <w:sz w:val="20"/>
        </w:rPr>
      </w:pPr>
      <w:r w:rsidRPr="00E537D3">
        <w:rPr>
          <w:rFonts w:asciiTheme="minorHAnsi" w:hAnsiTheme="minorHAnsi" w:cstheme="minorHAnsi"/>
          <w:b/>
          <w:caps/>
          <w:sz w:val="20"/>
        </w:rPr>
        <w:t>Minority &amp; Women’s Business Enterprises Subcontractor Letter of Commitment</w:t>
      </w:r>
    </w:p>
    <w:p w14:paraId="3CFCB94E" w14:textId="77777777" w:rsidR="006261F2" w:rsidRPr="00A00DB4" w:rsidRDefault="006261F2" w:rsidP="006261F2">
      <w:pPr>
        <w:rPr>
          <w:rFonts w:asciiTheme="minorHAnsi" w:hAnsiTheme="minorHAnsi" w:cstheme="minorHAnsi"/>
        </w:rPr>
      </w:pPr>
    </w:p>
    <w:p w14:paraId="465DC398"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16258B64" w14:textId="77777777" w:rsidR="006261F2" w:rsidRPr="00E537D3" w:rsidRDefault="006261F2" w:rsidP="006261F2">
      <w:pPr>
        <w:rPr>
          <w:rFonts w:asciiTheme="minorHAnsi" w:hAnsiTheme="minorHAnsi" w:cstheme="minorHAnsi"/>
          <w:sz w:val="18"/>
          <w:szCs w:val="18"/>
        </w:rPr>
      </w:pPr>
    </w:p>
    <w:p w14:paraId="396147C1" w14:textId="16009D1D"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 xml:space="preserve">By submission of the quote/bid, the Respondent acknowledges and agrees to be bound by the regulatory processes involving the State’s M/WBE Program. Questions involving the regulations governing the MWBE Subcontractor Commitment Form should be directed to: Minority and Women’s Business Enterprises Division at (317) 232-3061 or </w:t>
      </w:r>
      <w:hyperlink r:id="rId19" w:history="1">
        <w:r w:rsidR="00462658" w:rsidRPr="00B5794B">
          <w:rPr>
            <w:rStyle w:val="Hyperlink"/>
            <w:rFonts w:asciiTheme="minorHAnsi" w:hAnsiTheme="minorHAnsi" w:cstheme="minorHAnsi"/>
            <w:sz w:val="18"/>
            <w:szCs w:val="18"/>
          </w:rPr>
          <w:t>mwbe@idoa.in.gov</w:t>
        </w:r>
      </w:hyperlink>
      <w:r w:rsidR="00462658">
        <w:rPr>
          <w:rFonts w:asciiTheme="minorHAnsi" w:hAnsiTheme="minorHAnsi" w:cstheme="minorHAnsi"/>
          <w:sz w:val="18"/>
          <w:szCs w:val="18"/>
        </w:rPr>
        <w:t>.</w:t>
      </w:r>
    </w:p>
    <w:p w14:paraId="05FA2036" w14:textId="4912FBE4" w:rsidR="009F08AC" w:rsidRDefault="009F08AC">
      <w:pPr>
        <w:widowControl/>
        <w:rPr>
          <w:rFonts w:asciiTheme="minorHAnsi" w:hAnsiTheme="minorHAnsi" w:cstheme="minorHAnsi"/>
          <w:sz w:val="20"/>
        </w:rPr>
      </w:pPr>
      <w:r>
        <w:rPr>
          <w:rFonts w:asciiTheme="minorHAnsi" w:hAnsiTheme="minorHAnsi" w:cstheme="minorHAnsi"/>
          <w:sz w:val="20"/>
        </w:rPr>
        <w:br w:type="page"/>
      </w:r>
    </w:p>
    <w:p w14:paraId="67B26925" w14:textId="77777777" w:rsidR="006261F2" w:rsidRPr="00E537D3" w:rsidRDefault="006261F2" w:rsidP="006261F2">
      <w:pPr>
        <w:jc w:val="center"/>
        <w:rPr>
          <w:rFonts w:asciiTheme="minorHAnsi" w:hAnsiTheme="minorHAnsi" w:cstheme="minorHAnsi"/>
          <w:b/>
          <w:sz w:val="20"/>
        </w:rPr>
      </w:pPr>
      <w:r w:rsidRPr="00E537D3">
        <w:rPr>
          <w:rFonts w:asciiTheme="minorHAnsi" w:hAnsiTheme="minorHAnsi" w:cstheme="minorHAnsi"/>
          <w:b/>
          <w:sz w:val="20"/>
        </w:rPr>
        <w:lastRenderedPageBreak/>
        <w:t>STATE OF INDIANA MBE/WBE</w:t>
      </w:r>
      <w:r w:rsidR="00A00DB4" w:rsidRPr="00E537D3">
        <w:rPr>
          <w:rFonts w:asciiTheme="minorHAnsi" w:hAnsiTheme="minorHAnsi" w:cstheme="minorHAnsi"/>
          <w:b/>
          <w:sz w:val="20"/>
        </w:rPr>
        <w:t xml:space="preserve"> </w:t>
      </w:r>
      <w:r w:rsidRPr="00E537D3">
        <w:rPr>
          <w:rFonts w:asciiTheme="minorHAnsi" w:hAnsiTheme="minorHAnsi" w:cstheme="minorHAnsi"/>
          <w:b/>
          <w:sz w:val="20"/>
        </w:rPr>
        <w:t>S</w:t>
      </w:r>
      <w:r w:rsidR="00A00DB4" w:rsidRPr="00E537D3">
        <w:rPr>
          <w:rFonts w:asciiTheme="minorHAnsi" w:hAnsiTheme="minorHAnsi" w:cstheme="minorHAnsi"/>
          <w:b/>
          <w:sz w:val="20"/>
        </w:rPr>
        <w:t xml:space="preserve">UBCONTRACTOR COMMITMENT </w:t>
      </w:r>
      <w:r w:rsidRPr="00E537D3">
        <w:rPr>
          <w:rFonts w:asciiTheme="minorHAnsi" w:hAnsiTheme="minorHAnsi" w:cstheme="minorHAnsi"/>
          <w:b/>
          <w:sz w:val="20"/>
        </w:rPr>
        <w:t>FORM</w:t>
      </w:r>
    </w:p>
    <w:p w14:paraId="42788CC1" w14:textId="77777777" w:rsidR="006261F2" w:rsidRPr="00E537D3" w:rsidRDefault="006261F2" w:rsidP="006261F2">
      <w:pPr>
        <w:jc w:val="center"/>
        <w:rPr>
          <w:rFonts w:asciiTheme="minorHAnsi" w:hAnsiTheme="minorHAnsi" w:cstheme="minorHAnsi"/>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6261F2" w:rsidRPr="00E537D3" w14:paraId="4F5BEDCC" w14:textId="77777777" w:rsidTr="00F6577F">
        <w:tc>
          <w:tcPr>
            <w:tcW w:w="11016" w:type="dxa"/>
            <w:tcBorders>
              <w:bottom w:val="single" w:sz="4" w:space="0" w:color="auto"/>
            </w:tcBorders>
          </w:tcPr>
          <w:p w14:paraId="25BC9990" w14:textId="0349426B" w:rsidR="006261F2" w:rsidRPr="00E537D3" w:rsidRDefault="00A00DB4" w:rsidP="00F346DD">
            <w:pPr>
              <w:rPr>
                <w:rFonts w:asciiTheme="minorHAnsi" w:hAnsiTheme="minorHAnsi" w:cstheme="minorHAnsi"/>
                <w:b/>
                <w:color w:val="FF0000"/>
                <w:sz w:val="18"/>
                <w:szCs w:val="18"/>
              </w:rPr>
            </w:pPr>
            <w:r w:rsidRPr="00E537D3">
              <w:rPr>
                <w:rFonts w:asciiTheme="minorHAnsi" w:hAnsiTheme="minorHAnsi" w:cstheme="minorHAnsi"/>
                <w:b/>
                <w:sz w:val="18"/>
                <w:szCs w:val="18"/>
              </w:rPr>
              <w:t>BID</w:t>
            </w:r>
            <w:r w:rsidRPr="00750575">
              <w:rPr>
                <w:rFonts w:asciiTheme="minorHAnsi" w:hAnsiTheme="minorHAnsi" w:cstheme="minorHAnsi"/>
                <w:b/>
                <w:sz w:val="18"/>
                <w:szCs w:val="18"/>
              </w:rPr>
              <w:t>:</w:t>
            </w:r>
            <w:r w:rsidR="00A10881" w:rsidRPr="00750575">
              <w:rPr>
                <w:rFonts w:asciiTheme="minorHAnsi" w:hAnsiTheme="minorHAnsi" w:cstheme="minorHAnsi"/>
                <w:sz w:val="18"/>
                <w:szCs w:val="18"/>
              </w:rPr>
              <w:t xml:space="preserve">  </w:t>
            </w:r>
            <w:r w:rsidR="009057F9" w:rsidRPr="009057F9">
              <w:rPr>
                <w:rFonts w:asciiTheme="minorHAnsi" w:hAnsiTheme="minorHAnsi" w:cstheme="minorHAnsi"/>
                <w:sz w:val="18"/>
                <w:szCs w:val="18"/>
              </w:rPr>
              <w:t>665-21-</w:t>
            </w:r>
            <w:proofErr w:type="gramStart"/>
            <w:r w:rsidR="009057F9" w:rsidRPr="009057F9">
              <w:rPr>
                <w:rFonts w:asciiTheme="minorHAnsi" w:hAnsiTheme="minorHAnsi" w:cstheme="minorHAnsi"/>
                <w:sz w:val="18"/>
                <w:szCs w:val="18"/>
              </w:rPr>
              <w:t>2457</w:t>
            </w:r>
            <w:r w:rsidR="00CA10C9">
              <w:rPr>
                <w:rFonts w:asciiTheme="minorHAnsi" w:hAnsiTheme="minorHAnsi" w:cstheme="minorHAnsi"/>
                <w:sz w:val="18"/>
                <w:szCs w:val="18"/>
              </w:rPr>
              <w:t xml:space="preserve">;  </w:t>
            </w:r>
            <w:r w:rsidR="009057F9">
              <w:rPr>
                <w:rFonts w:asciiTheme="minorHAnsi" w:hAnsiTheme="minorHAnsi" w:cstheme="minorHAnsi"/>
                <w:sz w:val="18"/>
                <w:szCs w:val="18"/>
              </w:rPr>
              <w:t>Trash</w:t>
            </w:r>
            <w:proofErr w:type="gramEnd"/>
            <w:r w:rsidR="009057F9">
              <w:rPr>
                <w:rFonts w:asciiTheme="minorHAnsi" w:hAnsiTheme="minorHAnsi" w:cstheme="minorHAnsi"/>
                <w:sz w:val="18"/>
                <w:szCs w:val="18"/>
              </w:rPr>
              <w:t xml:space="preserve"> Removal Services for the WVCF</w:t>
            </w:r>
          </w:p>
        </w:tc>
      </w:tr>
      <w:tr w:rsidR="006261F2" w:rsidRPr="00E537D3" w14:paraId="6C1BEEA7" w14:textId="77777777" w:rsidTr="00F6577F">
        <w:tc>
          <w:tcPr>
            <w:tcW w:w="11016" w:type="dxa"/>
            <w:tcBorders>
              <w:top w:val="single" w:sz="4" w:space="0" w:color="auto"/>
            </w:tcBorders>
          </w:tcPr>
          <w:p w14:paraId="14BE85B3" w14:textId="77777777" w:rsidR="006261F2" w:rsidRPr="00E537D3" w:rsidRDefault="006261F2" w:rsidP="006261F2">
            <w:pPr>
              <w:rPr>
                <w:rFonts w:asciiTheme="minorHAnsi" w:hAnsiTheme="minorHAnsi" w:cstheme="minorHAnsi"/>
                <w:b/>
                <w:sz w:val="18"/>
                <w:szCs w:val="18"/>
              </w:rPr>
            </w:pPr>
          </w:p>
        </w:tc>
      </w:tr>
      <w:tr w:rsidR="006261F2" w:rsidRPr="00E537D3" w14:paraId="2F07CE73" w14:textId="77777777" w:rsidTr="00F6577F">
        <w:tc>
          <w:tcPr>
            <w:tcW w:w="11016" w:type="dxa"/>
            <w:tcBorders>
              <w:bottom w:val="single" w:sz="4" w:space="0" w:color="auto"/>
            </w:tcBorders>
          </w:tcPr>
          <w:p w14:paraId="069F7994" w14:textId="5D618456" w:rsidR="006261F2" w:rsidRPr="00E537D3" w:rsidRDefault="006261F2" w:rsidP="008D3181">
            <w:pPr>
              <w:rPr>
                <w:rFonts w:asciiTheme="minorHAnsi" w:hAnsiTheme="minorHAnsi" w:cstheme="minorHAnsi"/>
                <w:color w:val="FF0000"/>
                <w:sz w:val="18"/>
                <w:szCs w:val="18"/>
              </w:rPr>
            </w:pPr>
            <w:r w:rsidRPr="00E537D3">
              <w:rPr>
                <w:rFonts w:asciiTheme="minorHAnsi" w:hAnsiTheme="minorHAnsi" w:cstheme="minorHAnsi"/>
                <w:b/>
                <w:sz w:val="18"/>
                <w:szCs w:val="18"/>
              </w:rPr>
              <w:t>DUE DATE:</w:t>
            </w:r>
            <w:r w:rsidR="00A10881" w:rsidRPr="00E537D3">
              <w:rPr>
                <w:rFonts w:asciiTheme="minorHAnsi" w:hAnsiTheme="minorHAnsi" w:cstheme="minorHAnsi"/>
                <w:b/>
                <w:sz w:val="18"/>
                <w:szCs w:val="18"/>
              </w:rPr>
              <w:t xml:space="preserve">  </w:t>
            </w:r>
            <w:r w:rsidR="009057F9">
              <w:rPr>
                <w:rFonts w:asciiTheme="minorHAnsi" w:hAnsiTheme="minorHAnsi" w:cstheme="minorHAnsi"/>
                <w:b/>
                <w:sz w:val="18"/>
                <w:szCs w:val="18"/>
              </w:rPr>
              <w:t xml:space="preserve">September </w:t>
            </w:r>
            <w:del w:id="14" w:author="Chittenden, Abigail" w:date="2020-09-11T02:56:00Z">
              <w:r w:rsidR="009057F9" w:rsidDel="008E1CD3">
                <w:rPr>
                  <w:rFonts w:asciiTheme="minorHAnsi" w:hAnsiTheme="minorHAnsi" w:cstheme="minorHAnsi"/>
                  <w:b/>
                  <w:sz w:val="18"/>
                  <w:szCs w:val="18"/>
                </w:rPr>
                <w:delText>11</w:delText>
              </w:r>
            </w:del>
            <w:ins w:id="15" w:author="Chittenden, Abigail" w:date="2020-09-11T02:56:00Z">
              <w:r w:rsidR="008E1CD3">
                <w:rPr>
                  <w:rFonts w:asciiTheme="minorHAnsi" w:hAnsiTheme="minorHAnsi" w:cstheme="minorHAnsi"/>
                  <w:b/>
                  <w:sz w:val="18"/>
                  <w:szCs w:val="18"/>
                </w:rPr>
                <w:t>18</w:t>
              </w:r>
            </w:ins>
            <w:r w:rsidR="00CA10C9">
              <w:rPr>
                <w:rFonts w:asciiTheme="minorHAnsi" w:hAnsiTheme="minorHAnsi" w:cstheme="minorHAnsi"/>
                <w:b/>
                <w:sz w:val="18"/>
                <w:szCs w:val="18"/>
              </w:rPr>
              <w:t>, 2020 by 3:00PM EDT</w:t>
            </w:r>
          </w:p>
        </w:tc>
      </w:tr>
      <w:tr w:rsidR="006261F2" w:rsidRPr="00E537D3" w14:paraId="4DCE84ED" w14:textId="77777777" w:rsidTr="00F6577F">
        <w:tc>
          <w:tcPr>
            <w:tcW w:w="11016" w:type="dxa"/>
            <w:tcBorders>
              <w:top w:val="single" w:sz="4" w:space="0" w:color="auto"/>
            </w:tcBorders>
          </w:tcPr>
          <w:p w14:paraId="5987E7A5" w14:textId="77777777" w:rsidR="006261F2" w:rsidRPr="00E537D3" w:rsidRDefault="006261F2" w:rsidP="00F6577F">
            <w:pPr>
              <w:jc w:val="center"/>
              <w:rPr>
                <w:rFonts w:asciiTheme="minorHAnsi" w:hAnsiTheme="minorHAnsi" w:cstheme="minorHAnsi"/>
                <w:b/>
                <w:sz w:val="18"/>
                <w:szCs w:val="18"/>
              </w:rPr>
            </w:pPr>
          </w:p>
        </w:tc>
      </w:tr>
      <w:tr w:rsidR="006261F2" w:rsidRPr="00E537D3" w14:paraId="3255AAF1" w14:textId="77777777" w:rsidTr="00F6577F">
        <w:tc>
          <w:tcPr>
            <w:tcW w:w="11016" w:type="dxa"/>
            <w:tcBorders>
              <w:bottom w:val="single" w:sz="4" w:space="0" w:color="auto"/>
            </w:tcBorders>
          </w:tcPr>
          <w:p w14:paraId="06CE45BA" w14:textId="1531D430" w:rsidR="006261F2" w:rsidRPr="00E537D3" w:rsidRDefault="00A00DB4" w:rsidP="00F6577F">
            <w:pPr>
              <w:tabs>
                <w:tab w:val="left" w:pos="390"/>
              </w:tabs>
              <w:rPr>
                <w:rFonts w:asciiTheme="minorHAnsi" w:hAnsiTheme="minorHAnsi" w:cstheme="minorHAnsi"/>
                <w:b/>
                <w:sz w:val="18"/>
                <w:szCs w:val="18"/>
              </w:rPr>
            </w:pPr>
            <w:r w:rsidRPr="00E537D3">
              <w:rPr>
                <w:rFonts w:asciiTheme="minorHAnsi" w:hAnsiTheme="minorHAnsi" w:cstheme="minorHAnsi"/>
                <w:b/>
                <w:sz w:val="18"/>
                <w:szCs w:val="18"/>
              </w:rPr>
              <w:t xml:space="preserve">TOTAL </w:t>
            </w:r>
            <w:r w:rsidR="006261F2" w:rsidRPr="00E537D3">
              <w:rPr>
                <w:rFonts w:asciiTheme="minorHAnsi" w:hAnsiTheme="minorHAnsi" w:cstheme="minorHAnsi"/>
                <w:b/>
                <w:sz w:val="18"/>
                <w:szCs w:val="18"/>
              </w:rPr>
              <w:t>BID AMOUNT:</w:t>
            </w:r>
            <w:r w:rsidR="00CA10C9">
              <w:rPr>
                <w:rFonts w:asciiTheme="minorHAnsi" w:hAnsiTheme="minorHAnsi" w:cstheme="minorHAnsi"/>
                <w:b/>
                <w:sz w:val="18"/>
                <w:szCs w:val="18"/>
              </w:rPr>
              <w:t xml:space="preserve"> </w:t>
            </w:r>
            <w:ins w:id="16" w:author="Crncic, Autumn" w:date="2020-09-16T17:21:00Z">
              <w:r w:rsidR="0017161C">
                <w:rPr>
                  <w:rFonts w:asciiTheme="minorHAnsi" w:hAnsiTheme="minorHAnsi" w:cstheme="minorHAnsi"/>
                  <w:b/>
                  <w:sz w:val="18"/>
                  <w:szCs w:val="18"/>
                </w:rPr>
                <w:t>$481,928.00</w:t>
              </w:r>
            </w:ins>
          </w:p>
        </w:tc>
      </w:tr>
    </w:tbl>
    <w:p w14:paraId="1B8BA623" w14:textId="77777777" w:rsidR="006261F2" w:rsidRPr="00E537D3" w:rsidRDefault="006261F2" w:rsidP="006261F2">
      <w:pPr>
        <w:ind w:right="720"/>
        <w:jc w:val="center"/>
        <w:rPr>
          <w:rFonts w:asciiTheme="minorHAnsi" w:hAnsiTheme="minorHAnsi" w:cstheme="minorHAnsi"/>
          <w:sz w:val="18"/>
          <w:szCs w:val="18"/>
        </w:rPr>
      </w:pPr>
    </w:p>
    <w:p w14:paraId="5771443C" w14:textId="43B28DB1" w:rsidR="006261F2" w:rsidRPr="00E537D3" w:rsidRDefault="006261F2" w:rsidP="006261F2">
      <w:pPr>
        <w:ind w:right="720"/>
        <w:jc w:val="center"/>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0"/>
        <w:gridCol w:w="521"/>
        <w:gridCol w:w="2632"/>
        <w:gridCol w:w="2627"/>
      </w:tblGrid>
      <w:tr w:rsidR="006261F2" w:rsidRPr="00E537D3" w14:paraId="312ADBA1" w14:textId="77777777" w:rsidTr="00F6577F">
        <w:tc>
          <w:tcPr>
            <w:tcW w:w="5160" w:type="dxa"/>
          </w:tcPr>
          <w:p w14:paraId="2F53A27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368D7671" w14:textId="77777777" w:rsidR="006261F2" w:rsidRPr="00E537D3" w:rsidRDefault="006261F2" w:rsidP="00F6577F">
            <w:pPr>
              <w:rPr>
                <w:rFonts w:asciiTheme="minorHAnsi" w:hAnsiTheme="minorHAnsi" w:cstheme="minorHAnsi"/>
                <w:b/>
                <w:sz w:val="18"/>
                <w:szCs w:val="18"/>
              </w:rPr>
            </w:pPr>
          </w:p>
        </w:tc>
        <w:tc>
          <w:tcPr>
            <w:tcW w:w="5388" w:type="dxa"/>
            <w:gridSpan w:val="2"/>
          </w:tcPr>
          <w:p w14:paraId="6C05AF81" w14:textId="77777777" w:rsidR="006261F2" w:rsidRPr="00E537D3" w:rsidRDefault="006261F2" w:rsidP="00F6577F">
            <w:pPr>
              <w:rPr>
                <w:rFonts w:asciiTheme="minorHAnsi" w:hAnsiTheme="minorHAnsi" w:cstheme="minorHAnsi"/>
                <w:b/>
                <w:sz w:val="18"/>
                <w:szCs w:val="18"/>
              </w:rPr>
            </w:pPr>
          </w:p>
        </w:tc>
      </w:tr>
      <w:tr w:rsidR="006261F2" w:rsidRPr="00E537D3" w14:paraId="615B4486" w14:textId="77777777" w:rsidTr="00F6577F">
        <w:tc>
          <w:tcPr>
            <w:tcW w:w="5160" w:type="dxa"/>
            <w:vMerge w:val="restart"/>
          </w:tcPr>
          <w:p w14:paraId="54387B64"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5E2853F"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2E1E74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4990B9AD" w14:textId="77777777" w:rsidTr="00F6577F">
        <w:tc>
          <w:tcPr>
            <w:tcW w:w="5160" w:type="dxa"/>
            <w:vMerge/>
          </w:tcPr>
          <w:p w14:paraId="0560BDA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B582B2C"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307D14B9" w14:textId="77777777" w:rsidR="006261F2" w:rsidRPr="00E537D3" w:rsidRDefault="006261F2" w:rsidP="00F6577F">
            <w:pPr>
              <w:rPr>
                <w:rFonts w:asciiTheme="minorHAnsi" w:hAnsiTheme="minorHAnsi" w:cstheme="minorHAnsi"/>
                <w:b/>
                <w:sz w:val="18"/>
                <w:szCs w:val="18"/>
              </w:rPr>
            </w:pPr>
          </w:p>
        </w:tc>
      </w:tr>
      <w:tr w:rsidR="006261F2" w:rsidRPr="00E537D3" w14:paraId="574FEAD9" w14:textId="77777777" w:rsidTr="00F6577F">
        <w:tc>
          <w:tcPr>
            <w:tcW w:w="5160" w:type="dxa"/>
            <w:vMerge w:val="restart"/>
            <w:shd w:val="clear" w:color="auto" w:fill="auto"/>
          </w:tcPr>
          <w:p w14:paraId="502FEBB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59731C28"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300BFF5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50804239" w14:textId="77777777" w:rsidTr="00F6577F">
        <w:tc>
          <w:tcPr>
            <w:tcW w:w="5160" w:type="dxa"/>
            <w:vMerge/>
            <w:shd w:val="clear" w:color="auto" w:fill="auto"/>
          </w:tcPr>
          <w:p w14:paraId="2FF167CA"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5B278BDE"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72DBB89" w14:textId="77777777" w:rsidR="006261F2" w:rsidRPr="00E537D3" w:rsidRDefault="006261F2" w:rsidP="00F6577F">
            <w:pPr>
              <w:rPr>
                <w:rFonts w:asciiTheme="minorHAnsi" w:hAnsiTheme="minorHAnsi" w:cstheme="minorHAnsi"/>
                <w:b/>
                <w:sz w:val="18"/>
                <w:szCs w:val="18"/>
              </w:rPr>
            </w:pPr>
          </w:p>
        </w:tc>
      </w:tr>
      <w:tr w:rsidR="006261F2" w:rsidRPr="00E537D3" w14:paraId="79DBBDDB" w14:textId="77777777" w:rsidTr="00F6577F">
        <w:tc>
          <w:tcPr>
            <w:tcW w:w="5160" w:type="dxa"/>
            <w:vMerge/>
            <w:shd w:val="clear" w:color="auto" w:fill="auto"/>
          </w:tcPr>
          <w:p w14:paraId="63795B2C"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1AB985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F0087B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02635B3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38AEF77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2B5869B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0DCB399B" w14:textId="77777777" w:rsidTr="00F6577F">
        <w:tc>
          <w:tcPr>
            <w:tcW w:w="5160" w:type="dxa"/>
            <w:vMerge/>
            <w:shd w:val="clear" w:color="auto" w:fill="auto"/>
          </w:tcPr>
          <w:p w14:paraId="7E0F85D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348EC973" w14:textId="77777777" w:rsidR="006261F2" w:rsidRPr="00E537D3" w:rsidRDefault="006261F2" w:rsidP="00F6577F">
            <w:pPr>
              <w:rPr>
                <w:rFonts w:asciiTheme="minorHAnsi" w:hAnsiTheme="minorHAnsi" w:cstheme="minorHAnsi"/>
                <w:b/>
                <w:sz w:val="18"/>
                <w:szCs w:val="18"/>
              </w:rPr>
            </w:pPr>
          </w:p>
        </w:tc>
        <w:tc>
          <w:tcPr>
            <w:tcW w:w="2694" w:type="dxa"/>
            <w:vMerge/>
          </w:tcPr>
          <w:p w14:paraId="64D2FEBE" w14:textId="77777777" w:rsidR="006261F2" w:rsidRPr="00E537D3" w:rsidRDefault="006261F2" w:rsidP="00F6577F">
            <w:pPr>
              <w:rPr>
                <w:rFonts w:asciiTheme="minorHAnsi" w:hAnsiTheme="minorHAnsi" w:cstheme="minorHAnsi"/>
                <w:b/>
                <w:sz w:val="18"/>
                <w:szCs w:val="18"/>
              </w:rPr>
            </w:pPr>
          </w:p>
        </w:tc>
        <w:tc>
          <w:tcPr>
            <w:tcW w:w="2694" w:type="dxa"/>
            <w:vMerge/>
          </w:tcPr>
          <w:p w14:paraId="0D83A12F" w14:textId="77777777" w:rsidR="006261F2" w:rsidRPr="00E537D3" w:rsidRDefault="006261F2" w:rsidP="00F6577F">
            <w:pPr>
              <w:rPr>
                <w:rFonts w:asciiTheme="minorHAnsi" w:hAnsiTheme="minorHAnsi" w:cstheme="minorHAnsi"/>
                <w:b/>
                <w:sz w:val="18"/>
                <w:szCs w:val="18"/>
              </w:rPr>
            </w:pPr>
          </w:p>
        </w:tc>
      </w:tr>
      <w:tr w:rsidR="006261F2" w:rsidRPr="00E537D3" w14:paraId="76963828" w14:textId="77777777" w:rsidTr="00F6577F">
        <w:tc>
          <w:tcPr>
            <w:tcW w:w="5160" w:type="dxa"/>
          </w:tcPr>
          <w:p w14:paraId="486DA542"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169A66D" w14:textId="77777777" w:rsidR="006261F2" w:rsidRPr="00E537D3" w:rsidRDefault="006261F2" w:rsidP="00F6577F">
            <w:pPr>
              <w:rPr>
                <w:rFonts w:asciiTheme="minorHAnsi" w:hAnsiTheme="minorHAnsi" w:cstheme="minorHAnsi"/>
                <w:b/>
                <w:sz w:val="18"/>
                <w:szCs w:val="18"/>
              </w:rPr>
            </w:pPr>
          </w:p>
          <w:p w14:paraId="3D226815"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6BFFC837"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4EB0D6F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133E4FF" w14:textId="7CF47FDF" w:rsidR="006261F2" w:rsidRPr="00E537D3" w:rsidRDefault="0017161C" w:rsidP="00F6577F">
            <w:pPr>
              <w:rPr>
                <w:rFonts w:asciiTheme="minorHAnsi" w:hAnsiTheme="minorHAnsi" w:cstheme="minorHAnsi"/>
                <w:b/>
                <w:sz w:val="18"/>
                <w:szCs w:val="18"/>
              </w:rPr>
            </w:pPr>
            <w:ins w:id="17" w:author="Crncic, Autumn" w:date="2020-09-16T17:21:00Z">
              <w:r>
                <w:rPr>
                  <w:rFonts w:asciiTheme="minorHAnsi" w:hAnsiTheme="minorHAnsi" w:cstheme="minorHAnsi"/>
                  <w:b/>
                  <w:sz w:val="18"/>
                  <w:szCs w:val="18"/>
                </w:rPr>
                <w:t>N/A</w:t>
              </w:r>
            </w:ins>
          </w:p>
        </w:tc>
        <w:tc>
          <w:tcPr>
            <w:tcW w:w="5388" w:type="dxa"/>
            <w:gridSpan w:val="2"/>
          </w:tcPr>
          <w:p w14:paraId="6EE502F8"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62AFD981" w14:textId="77777777" w:rsidR="006261F2" w:rsidRPr="00E537D3" w:rsidRDefault="006261F2" w:rsidP="00F6577F">
            <w:pPr>
              <w:rPr>
                <w:rFonts w:asciiTheme="minorHAnsi" w:hAnsiTheme="minorHAnsi" w:cstheme="minorHAnsi"/>
                <w:b/>
                <w:sz w:val="18"/>
                <w:szCs w:val="18"/>
              </w:rPr>
            </w:pPr>
          </w:p>
          <w:p w14:paraId="0F381BFB" w14:textId="77777777" w:rsidR="006261F2" w:rsidRPr="00E537D3" w:rsidRDefault="006261F2" w:rsidP="00F6577F">
            <w:pPr>
              <w:rPr>
                <w:rFonts w:asciiTheme="minorHAnsi" w:hAnsiTheme="minorHAnsi" w:cstheme="minorHAnsi"/>
                <w:b/>
                <w:sz w:val="18"/>
                <w:szCs w:val="18"/>
              </w:rPr>
            </w:pPr>
          </w:p>
        </w:tc>
      </w:tr>
      <w:tr w:rsidR="006261F2" w:rsidRPr="00E537D3" w14:paraId="2AA03427" w14:textId="77777777" w:rsidTr="00F6577F">
        <w:tc>
          <w:tcPr>
            <w:tcW w:w="10908" w:type="dxa"/>
            <w:gridSpan w:val="4"/>
          </w:tcPr>
          <w:p w14:paraId="7BF55DC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0F1B6FE4" w14:textId="77777777" w:rsidR="006261F2" w:rsidRPr="00E537D3" w:rsidRDefault="006261F2" w:rsidP="00F6577F">
            <w:pPr>
              <w:rPr>
                <w:rFonts w:asciiTheme="minorHAnsi" w:hAnsiTheme="minorHAnsi" w:cstheme="minorHAnsi"/>
                <w:b/>
                <w:sz w:val="18"/>
                <w:szCs w:val="18"/>
              </w:rPr>
            </w:pPr>
          </w:p>
        </w:tc>
      </w:tr>
    </w:tbl>
    <w:p w14:paraId="5EFD8A18" w14:textId="77777777" w:rsidR="006261F2" w:rsidRPr="00E537D3" w:rsidRDefault="006261F2" w:rsidP="006261F2">
      <w:pPr>
        <w:ind w:right="720"/>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0810D0AA" w14:textId="77777777" w:rsidTr="00F6577F">
        <w:tc>
          <w:tcPr>
            <w:tcW w:w="5160" w:type="dxa"/>
          </w:tcPr>
          <w:p w14:paraId="3FA790F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1A7109D5" w14:textId="77777777" w:rsidR="006261F2" w:rsidRPr="00E537D3" w:rsidRDefault="006261F2" w:rsidP="00F6577F">
            <w:pPr>
              <w:rPr>
                <w:rFonts w:asciiTheme="minorHAnsi" w:hAnsiTheme="minorHAnsi" w:cstheme="minorHAnsi"/>
                <w:b/>
                <w:sz w:val="18"/>
                <w:szCs w:val="18"/>
              </w:rPr>
            </w:pPr>
          </w:p>
        </w:tc>
        <w:tc>
          <w:tcPr>
            <w:tcW w:w="5388" w:type="dxa"/>
            <w:gridSpan w:val="2"/>
          </w:tcPr>
          <w:p w14:paraId="7D92E965" w14:textId="77777777" w:rsidR="006261F2" w:rsidRPr="00E537D3" w:rsidRDefault="006261F2" w:rsidP="00F6577F">
            <w:pPr>
              <w:rPr>
                <w:rFonts w:asciiTheme="minorHAnsi" w:hAnsiTheme="minorHAnsi" w:cstheme="minorHAnsi"/>
                <w:b/>
                <w:sz w:val="18"/>
                <w:szCs w:val="18"/>
              </w:rPr>
            </w:pPr>
          </w:p>
        </w:tc>
      </w:tr>
      <w:tr w:rsidR="006261F2" w:rsidRPr="00E537D3" w14:paraId="651711D3" w14:textId="77777777" w:rsidTr="00F6577F">
        <w:tc>
          <w:tcPr>
            <w:tcW w:w="5160" w:type="dxa"/>
            <w:vMerge w:val="restart"/>
          </w:tcPr>
          <w:p w14:paraId="0821BEBC"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19EF5E3"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1A4BB2C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0553B9CB" w14:textId="77777777" w:rsidTr="00F6577F">
        <w:tc>
          <w:tcPr>
            <w:tcW w:w="5160" w:type="dxa"/>
            <w:vMerge/>
          </w:tcPr>
          <w:p w14:paraId="4113C410"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2E556FAF"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EAA4632" w14:textId="77777777" w:rsidR="006261F2" w:rsidRPr="00E537D3" w:rsidRDefault="006261F2" w:rsidP="00F6577F">
            <w:pPr>
              <w:rPr>
                <w:rFonts w:asciiTheme="minorHAnsi" w:hAnsiTheme="minorHAnsi" w:cstheme="minorHAnsi"/>
                <w:b/>
                <w:sz w:val="18"/>
                <w:szCs w:val="18"/>
              </w:rPr>
            </w:pPr>
          </w:p>
        </w:tc>
      </w:tr>
      <w:tr w:rsidR="006261F2" w:rsidRPr="00E537D3" w14:paraId="4E9FFB1C" w14:textId="77777777" w:rsidTr="00F6577F">
        <w:tc>
          <w:tcPr>
            <w:tcW w:w="5160" w:type="dxa"/>
            <w:vMerge w:val="restart"/>
            <w:shd w:val="clear" w:color="auto" w:fill="auto"/>
          </w:tcPr>
          <w:p w14:paraId="780B5B1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66B3547B"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08BCD0B9"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79CA57D1" w14:textId="77777777" w:rsidTr="00F6577F">
        <w:tc>
          <w:tcPr>
            <w:tcW w:w="5160" w:type="dxa"/>
            <w:vMerge/>
            <w:shd w:val="clear" w:color="auto" w:fill="auto"/>
          </w:tcPr>
          <w:p w14:paraId="6A7139F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14C97593"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0FB04EC3" w14:textId="77777777" w:rsidR="006261F2" w:rsidRPr="00E537D3" w:rsidRDefault="006261F2" w:rsidP="00F6577F">
            <w:pPr>
              <w:rPr>
                <w:rFonts w:asciiTheme="minorHAnsi" w:hAnsiTheme="minorHAnsi" w:cstheme="minorHAnsi"/>
                <w:b/>
                <w:sz w:val="18"/>
                <w:szCs w:val="18"/>
              </w:rPr>
            </w:pPr>
          </w:p>
        </w:tc>
      </w:tr>
      <w:tr w:rsidR="006261F2" w:rsidRPr="00E537D3" w14:paraId="5277BCF6" w14:textId="77777777" w:rsidTr="00F6577F">
        <w:tc>
          <w:tcPr>
            <w:tcW w:w="5160" w:type="dxa"/>
            <w:vMerge/>
            <w:shd w:val="clear" w:color="auto" w:fill="auto"/>
          </w:tcPr>
          <w:p w14:paraId="6297E9FB"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8F8222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243993F"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565AE69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784E285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696E95D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416940B5" w14:textId="77777777" w:rsidTr="00F6577F">
        <w:tc>
          <w:tcPr>
            <w:tcW w:w="5160" w:type="dxa"/>
            <w:vMerge/>
            <w:shd w:val="clear" w:color="auto" w:fill="auto"/>
          </w:tcPr>
          <w:p w14:paraId="5699115E"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93C217C" w14:textId="77777777" w:rsidR="006261F2" w:rsidRPr="00E537D3" w:rsidRDefault="006261F2" w:rsidP="00F6577F">
            <w:pPr>
              <w:rPr>
                <w:rFonts w:asciiTheme="minorHAnsi" w:hAnsiTheme="minorHAnsi" w:cstheme="minorHAnsi"/>
                <w:b/>
                <w:sz w:val="18"/>
                <w:szCs w:val="18"/>
              </w:rPr>
            </w:pPr>
          </w:p>
        </w:tc>
        <w:tc>
          <w:tcPr>
            <w:tcW w:w="2694" w:type="dxa"/>
            <w:vMerge/>
          </w:tcPr>
          <w:p w14:paraId="22DD5FD3" w14:textId="77777777" w:rsidR="006261F2" w:rsidRPr="00E537D3" w:rsidRDefault="006261F2" w:rsidP="00F6577F">
            <w:pPr>
              <w:rPr>
                <w:rFonts w:asciiTheme="minorHAnsi" w:hAnsiTheme="minorHAnsi" w:cstheme="minorHAnsi"/>
                <w:b/>
                <w:sz w:val="18"/>
                <w:szCs w:val="18"/>
              </w:rPr>
            </w:pPr>
          </w:p>
        </w:tc>
        <w:tc>
          <w:tcPr>
            <w:tcW w:w="2694" w:type="dxa"/>
            <w:vMerge/>
          </w:tcPr>
          <w:p w14:paraId="21B1E9F6" w14:textId="77777777" w:rsidR="006261F2" w:rsidRPr="00E537D3" w:rsidRDefault="006261F2" w:rsidP="00F6577F">
            <w:pPr>
              <w:rPr>
                <w:rFonts w:asciiTheme="minorHAnsi" w:hAnsiTheme="minorHAnsi" w:cstheme="minorHAnsi"/>
                <w:b/>
                <w:sz w:val="18"/>
                <w:szCs w:val="18"/>
              </w:rPr>
            </w:pPr>
          </w:p>
        </w:tc>
      </w:tr>
      <w:tr w:rsidR="006261F2" w:rsidRPr="00E537D3" w14:paraId="395B2C2B" w14:textId="77777777" w:rsidTr="00F6577F">
        <w:tc>
          <w:tcPr>
            <w:tcW w:w="5160" w:type="dxa"/>
          </w:tcPr>
          <w:p w14:paraId="7DE43E6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83A459D" w14:textId="77777777" w:rsidR="006261F2" w:rsidRPr="00E537D3" w:rsidRDefault="006261F2" w:rsidP="00F6577F">
            <w:pPr>
              <w:rPr>
                <w:rFonts w:asciiTheme="minorHAnsi" w:hAnsiTheme="minorHAnsi" w:cstheme="minorHAnsi"/>
                <w:b/>
                <w:sz w:val="18"/>
                <w:szCs w:val="18"/>
              </w:rPr>
            </w:pPr>
          </w:p>
          <w:p w14:paraId="2E8D765F"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0402E84B"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7E96272F"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16A4124" w14:textId="77777777" w:rsidR="006261F2" w:rsidRPr="00E537D3" w:rsidRDefault="006261F2" w:rsidP="00F6577F">
            <w:pPr>
              <w:rPr>
                <w:rFonts w:asciiTheme="minorHAnsi" w:hAnsiTheme="minorHAnsi" w:cstheme="minorHAnsi"/>
                <w:b/>
                <w:sz w:val="18"/>
                <w:szCs w:val="18"/>
              </w:rPr>
            </w:pPr>
          </w:p>
        </w:tc>
        <w:tc>
          <w:tcPr>
            <w:tcW w:w="5388" w:type="dxa"/>
            <w:gridSpan w:val="2"/>
          </w:tcPr>
          <w:p w14:paraId="4451E0B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14268FC5" w14:textId="77777777" w:rsidR="006261F2" w:rsidRPr="00E537D3" w:rsidRDefault="006261F2" w:rsidP="00F6577F">
            <w:pPr>
              <w:rPr>
                <w:rFonts w:asciiTheme="minorHAnsi" w:hAnsiTheme="minorHAnsi" w:cstheme="minorHAnsi"/>
                <w:b/>
                <w:sz w:val="18"/>
                <w:szCs w:val="18"/>
              </w:rPr>
            </w:pPr>
          </w:p>
          <w:p w14:paraId="26663064" w14:textId="77777777" w:rsidR="006261F2" w:rsidRPr="00E537D3" w:rsidRDefault="006261F2" w:rsidP="00F6577F">
            <w:pPr>
              <w:rPr>
                <w:rFonts w:asciiTheme="minorHAnsi" w:hAnsiTheme="minorHAnsi" w:cstheme="minorHAnsi"/>
                <w:b/>
                <w:sz w:val="18"/>
                <w:szCs w:val="18"/>
              </w:rPr>
            </w:pPr>
          </w:p>
        </w:tc>
      </w:tr>
      <w:tr w:rsidR="006261F2" w:rsidRPr="00E537D3" w14:paraId="24C77C3B" w14:textId="77777777" w:rsidTr="00F6577F">
        <w:tc>
          <w:tcPr>
            <w:tcW w:w="10908" w:type="dxa"/>
            <w:gridSpan w:val="4"/>
          </w:tcPr>
          <w:p w14:paraId="79BA3E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78EFDB93" w14:textId="77777777" w:rsidR="006261F2" w:rsidRPr="00E537D3" w:rsidRDefault="006261F2" w:rsidP="00F6577F">
            <w:pPr>
              <w:rPr>
                <w:rFonts w:asciiTheme="minorHAnsi" w:hAnsiTheme="minorHAnsi" w:cstheme="minorHAnsi"/>
                <w:b/>
                <w:sz w:val="18"/>
                <w:szCs w:val="18"/>
              </w:rPr>
            </w:pPr>
          </w:p>
        </w:tc>
      </w:tr>
    </w:tbl>
    <w:p w14:paraId="13F5B795" w14:textId="77777777" w:rsidR="006261F2" w:rsidRPr="00E537D3" w:rsidRDefault="006261F2" w:rsidP="006261F2">
      <w:pPr>
        <w:ind w:right="720"/>
        <w:rPr>
          <w:rFonts w:asciiTheme="minorHAnsi" w:hAnsiTheme="minorHAnsi" w:cstheme="minorHAnsi"/>
          <w:sz w:val="18"/>
          <w:szCs w:val="18"/>
        </w:rPr>
      </w:pPr>
    </w:p>
    <w:tbl>
      <w:tblPr>
        <w:tblW w:w="0" w:type="auto"/>
        <w:tblInd w:w="108" w:type="dxa"/>
        <w:tblLook w:val="01E0" w:firstRow="1" w:lastRow="1" w:firstColumn="1" w:lastColumn="1" w:noHBand="0" w:noVBand="0"/>
      </w:tblPr>
      <w:tblGrid>
        <w:gridCol w:w="5031"/>
        <w:gridCol w:w="444"/>
        <w:gridCol w:w="5217"/>
      </w:tblGrid>
      <w:tr w:rsidR="006261F2" w:rsidRPr="00E537D3" w14:paraId="2F1B0ECE" w14:textId="77777777">
        <w:tc>
          <w:tcPr>
            <w:tcW w:w="5130" w:type="dxa"/>
            <w:tcBorders>
              <w:bottom w:val="single" w:sz="4" w:space="0" w:color="auto"/>
            </w:tcBorders>
          </w:tcPr>
          <w:p w14:paraId="549081EE" w14:textId="77777777" w:rsidR="006261F2" w:rsidRPr="00E537D3" w:rsidRDefault="006261F2" w:rsidP="006261F2">
            <w:pPr>
              <w:rPr>
                <w:rFonts w:asciiTheme="minorHAnsi" w:hAnsiTheme="minorHAnsi" w:cstheme="minorHAnsi"/>
                <w:sz w:val="18"/>
                <w:szCs w:val="18"/>
              </w:rPr>
            </w:pPr>
          </w:p>
        </w:tc>
        <w:tc>
          <w:tcPr>
            <w:tcW w:w="450" w:type="dxa"/>
          </w:tcPr>
          <w:p w14:paraId="46D56725"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03E2CE90" w14:textId="77777777" w:rsidR="006261F2" w:rsidRPr="00E537D3" w:rsidRDefault="006261F2" w:rsidP="006261F2">
            <w:pPr>
              <w:rPr>
                <w:rFonts w:asciiTheme="minorHAnsi" w:hAnsiTheme="minorHAnsi" w:cstheme="minorHAnsi"/>
                <w:sz w:val="18"/>
                <w:szCs w:val="18"/>
              </w:rPr>
            </w:pPr>
          </w:p>
        </w:tc>
      </w:tr>
      <w:tr w:rsidR="006261F2" w:rsidRPr="00E537D3" w14:paraId="1768F215" w14:textId="77777777">
        <w:tc>
          <w:tcPr>
            <w:tcW w:w="5130" w:type="dxa"/>
            <w:tcBorders>
              <w:top w:val="single" w:sz="4" w:space="0" w:color="auto"/>
            </w:tcBorders>
          </w:tcPr>
          <w:p w14:paraId="3C13B9EC"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Respondent Firm</w:t>
            </w:r>
          </w:p>
          <w:p w14:paraId="5BD05857" w14:textId="77777777" w:rsidR="006261F2" w:rsidRPr="00E537D3" w:rsidRDefault="006261F2" w:rsidP="006261F2">
            <w:pPr>
              <w:rPr>
                <w:rFonts w:asciiTheme="minorHAnsi" w:hAnsiTheme="minorHAnsi" w:cstheme="minorHAnsi"/>
                <w:sz w:val="18"/>
                <w:szCs w:val="18"/>
              </w:rPr>
            </w:pPr>
          </w:p>
        </w:tc>
        <w:tc>
          <w:tcPr>
            <w:tcW w:w="450" w:type="dxa"/>
          </w:tcPr>
          <w:p w14:paraId="62D9F7FE"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F0BA4D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Telephone Number</w:t>
            </w:r>
          </w:p>
          <w:p w14:paraId="5CBE9BB9" w14:textId="77777777" w:rsidR="006261F2" w:rsidRPr="00E537D3" w:rsidRDefault="006261F2" w:rsidP="006261F2">
            <w:pPr>
              <w:rPr>
                <w:rFonts w:asciiTheme="minorHAnsi" w:hAnsiTheme="minorHAnsi" w:cstheme="minorHAnsi"/>
                <w:sz w:val="18"/>
                <w:szCs w:val="18"/>
              </w:rPr>
            </w:pPr>
          </w:p>
        </w:tc>
      </w:tr>
      <w:tr w:rsidR="006261F2" w:rsidRPr="00E537D3" w14:paraId="61DBB775" w14:textId="77777777">
        <w:tc>
          <w:tcPr>
            <w:tcW w:w="5130" w:type="dxa"/>
            <w:tcBorders>
              <w:top w:val="single" w:sz="4" w:space="0" w:color="auto"/>
            </w:tcBorders>
          </w:tcPr>
          <w:p w14:paraId="301BDC5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Address</w:t>
            </w:r>
          </w:p>
        </w:tc>
        <w:tc>
          <w:tcPr>
            <w:tcW w:w="450" w:type="dxa"/>
          </w:tcPr>
          <w:p w14:paraId="37E168E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D82113A"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Fax Number</w:t>
            </w:r>
          </w:p>
        </w:tc>
      </w:tr>
      <w:tr w:rsidR="006261F2" w:rsidRPr="00E537D3" w14:paraId="0D8F26B6" w14:textId="77777777">
        <w:tc>
          <w:tcPr>
            <w:tcW w:w="5130" w:type="dxa"/>
            <w:tcBorders>
              <w:bottom w:val="single" w:sz="4" w:space="0" w:color="auto"/>
            </w:tcBorders>
          </w:tcPr>
          <w:p w14:paraId="4519F818" w14:textId="77777777" w:rsidR="006261F2" w:rsidRPr="00E537D3" w:rsidRDefault="006261F2" w:rsidP="006261F2">
            <w:pPr>
              <w:rPr>
                <w:rFonts w:asciiTheme="minorHAnsi" w:hAnsiTheme="minorHAnsi" w:cstheme="minorHAnsi"/>
                <w:sz w:val="18"/>
                <w:szCs w:val="18"/>
              </w:rPr>
            </w:pPr>
          </w:p>
        </w:tc>
        <w:tc>
          <w:tcPr>
            <w:tcW w:w="450" w:type="dxa"/>
          </w:tcPr>
          <w:p w14:paraId="104F7C79"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5466F9EF" w14:textId="77777777" w:rsidR="006261F2" w:rsidRPr="00E537D3" w:rsidRDefault="006261F2" w:rsidP="006261F2">
            <w:pPr>
              <w:rPr>
                <w:rFonts w:asciiTheme="minorHAnsi" w:hAnsiTheme="minorHAnsi" w:cstheme="minorHAnsi"/>
                <w:sz w:val="18"/>
                <w:szCs w:val="18"/>
              </w:rPr>
            </w:pPr>
          </w:p>
        </w:tc>
      </w:tr>
      <w:tr w:rsidR="006261F2" w:rsidRPr="00E537D3" w14:paraId="6577CE5D" w14:textId="77777777">
        <w:tc>
          <w:tcPr>
            <w:tcW w:w="5130" w:type="dxa"/>
            <w:tcBorders>
              <w:bottom w:val="single" w:sz="4" w:space="0" w:color="auto"/>
            </w:tcBorders>
          </w:tcPr>
          <w:p w14:paraId="47CCC246"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City/State/Zip Code</w:t>
            </w:r>
          </w:p>
          <w:p w14:paraId="1545CD13" w14:textId="77777777" w:rsidR="006261F2" w:rsidRPr="00E537D3" w:rsidRDefault="006261F2" w:rsidP="006261F2">
            <w:pPr>
              <w:rPr>
                <w:rFonts w:asciiTheme="minorHAnsi" w:hAnsiTheme="minorHAnsi" w:cstheme="minorHAnsi"/>
                <w:sz w:val="18"/>
                <w:szCs w:val="18"/>
              </w:rPr>
            </w:pPr>
          </w:p>
        </w:tc>
        <w:tc>
          <w:tcPr>
            <w:tcW w:w="450" w:type="dxa"/>
          </w:tcPr>
          <w:p w14:paraId="31D91CFB"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139A32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Email Address</w:t>
            </w:r>
          </w:p>
          <w:p w14:paraId="4B35AE98" w14:textId="77777777" w:rsidR="006261F2" w:rsidRPr="00E537D3" w:rsidRDefault="006261F2" w:rsidP="006261F2">
            <w:pPr>
              <w:rPr>
                <w:rFonts w:asciiTheme="minorHAnsi" w:hAnsiTheme="minorHAnsi" w:cstheme="minorHAnsi"/>
                <w:sz w:val="18"/>
                <w:szCs w:val="18"/>
              </w:rPr>
            </w:pPr>
          </w:p>
        </w:tc>
      </w:tr>
      <w:tr w:rsidR="006261F2" w:rsidRPr="00E537D3" w14:paraId="5CA726F1" w14:textId="77777777">
        <w:tc>
          <w:tcPr>
            <w:tcW w:w="5130" w:type="dxa"/>
            <w:tcBorders>
              <w:bottom w:val="single" w:sz="4" w:space="0" w:color="auto"/>
            </w:tcBorders>
          </w:tcPr>
          <w:p w14:paraId="4034BB2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Representative</w:t>
            </w:r>
          </w:p>
          <w:p w14:paraId="41FB7F56" w14:textId="77777777" w:rsidR="006261F2" w:rsidRPr="00E537D3" w:rsidRDefault="006261F2" w:rsidP="006261F2">
            <w:pPr>
              <w:rPr>
                <w:rFonts w:asciiTheme="minorHAnsi" w:hAnsiTheme="minorHAnsi" w:cstheme="minorHAnsi"/>
                <w:sz w:val="18"/>
                <w:szCs w:val="18"/>
              </w:rPr>
            </w:pPr>
          </w:p>
        </w:tc>
        <w:tc>
          <w:tcPr>
            <w:tcW w:w="450" w:type="dxa"/>
          </w:tcPr>
          <w:p w14:paraId="6850CF5F"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F305423"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Authorizing Signature</w:t>
            </w:r>
          </w:p>
          <w:p w14:paraId="7C18C0BE" w14:textId="77777777" w:rsidR="006261F2" w:rsidRPr="00E537D3" w:rsidRDefault="006261F2" w:rsidP="006261F2">
            <w:pPr>
              <w:rPr>
                <w:rFonts w:asciiTheme="minorHAnsi" w:hAnsiTheme="minorHAnsi" w:cstheme="minorHAnsi"/>
                <w:sz w:val="18"/>
                <w:szCs w:val="18"/>
              </w:rPr>
            </w:pPr>
          </w:p>
        </w:tc>
      </w:tr>
      <w:tr w:rsidR="006261F2" w:rsidRPr="00E537D3" w14:paraId="16C799E6" w14:textId="77777777">
        <w:tc>
          <w:tcPr>
            <w:tcW w:w="5130" w:type="dxa"/>
            <w:tcBorders>
              <w:top w:val="single" w:sz="4" w:space="0" w:color="auto"/>
            </w:tcBorders>
          </w:tcPr>
          <w:p w14:paraId="138DD76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Date</w:t>
            </w:r>
          </w:p>
        </w:tc>
        <w:tc>
          <w:tcPr>
            <w:tcW w:w="450" w:type="dxa"/>
          </w:tcPr>
          <w:p w14:paraId="438C3FF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767EA225" w14:textId="77777777" w:rsidR="006261F2"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Printed Name and Title</w:t>
            </w:r>
          </w:p>
          <w:p w14:paraId="731F6737" w14:textId="77777777" w:rsidR="00E537D3" w:rsidRPr="00E537D3" w:rsidRDefault="00E537D3" w:rsidP="006261F2">
            <w:pPr>
              <w:rPr>
                <w:rFonts w:asciiTheme="minorHAnsi" w:hAnsiTheme="minorHAnsi" w:cstheme="minorHAnsi"/>
                <w:sz w:val="18"/>
                <w:szCs w:val="18"/>
              </w:rPr>
            </w:pPr>
          </w:p>
        </w:tc>
      </w:tr>
    </w:tbl>
    <w:p w14:paraId="0267DC35" w14:textId="77777777" w:rsidR="006261F2" w:rsidRPr="00E537D3" w:rsidRDefault="006261F2" w:rsidP="006261F2">
      <w:pPr>
        <w:widowControl/>
        <w:numPr>
          <w:ilvl w:val="0"/>
          <w:numId w:val="6"/>
        </w:numPr>
        <w:jc w:val="center"/>
        <w:rPr>
          <w:rFonts w:asciiTheme="minorHAnsi" w:hAnsiTheme="minorHAnsi" w:cstheme="minorHAnsi"/>
          <w:sz w:val="18"/>
          <w:szCs w:val="18"/>
        </w:rPr>
      </w:pPr>
      <w:r w:rsidRPr="00E537D3">
        <w:rPr>
          <w:rFonts w:asciiTheme="minorHAnsi" w:hAnsiTheme="minorHAnsi" w:cstheme="minorHAnsi"/>
          <w:sz w:val="18"/>
          <w:szCs w:val="18"/>
        </w:rPr>
        <w:t xml:space="preserve">Please check if additional forms are attached.    </w:t>
      </w:r>
    </w:p>
    <w:p w14:paraId="657793F3" w14:textId="77777777" w:rsidR="006261F2" w:rsidRPr="00E537D3" w:rsidRDefault="006261F2" w:rsidP="006261F2">
      <w:pPr>
        <w:ind w:left="360"/>
        <w:jc w:val="center"/>
        <w:rPr>
          <w:rFonts w:asciiTheme="minorHAnsi" w:hAnsiTheme="minorHAnsi" w:cstheme="minorHAnsi"/>
          <w:sz w:val="18"/>
          <w:szCs w:val="18"/>
        </w:rPr>
      </w:pPr>
      <w:r w:rsidRPr="00E537D3">
        <w:rPr>
          <w:rFonts w:asciiTheme="minorHAnsi" w:hAnsiTheme="minorHAnsi" w:cstheme="minorHAnsi"/>
          <w:sz w:val="18"/>
          <w:szCs w:val="18"/>
        </w:rPr>
        <w:t>Page ________    of __________</w:t>
      </w:r>
    </w:p>
    <w:p w14:paraId="3773C20C" w14:textId="77777777" w:rsidR="00D976B0" w:rsidRPr="00E537D3" w:rsidRDefault="00D976B0" w:rsidP="00D976B0">
      <w:pPr>
        <w:pStyle w:val="BodyTextIndent"/>
        <w:ind w:left="0" w:firstLine="0"/>
        <w:rPr>
          <w:rFonts w:asciiTheme="minorHAnsi" w:hAnsiTheme="minorHAnsi" w:cstheme="minorHAnsi"/>
          <w:sz w:val="18"/>
          <w:szCs w:val="18"/>
        </w:rPr>
      </w:pPr>
    </w:p>
    <w:p w14:paraId="6EE81EFF" w14:textId="77777777" w:rsidR="00DC51E2" w:rsidRPr="00E537D3" w:rsidRDefault="00D976B0" w:rsidP="00D976B0">
      <w:pPr>
        <w:pStyle w:val="BodyTextIndent"/>
        <w:ind w:left="0" w:firstLine="0"/>
        <w:jc w:val="center"/>
        <w:rPr>
          <w:rFonts w:asciiTheme="minorHAnsi" w:hAnsiTheme="minorHAnsi" w:cstheme="minorHAnsi"/>
          <w:sz w:val="18"/>
          <w:szCs w:val="18"/>
        </w:rPr>
      </w:pPr>
      <w:r w:rsidRPr="00E537D3">
        <w:rPr>
          <w:rFonts w:asciiTheme="minorHAnsi" w:hAnsiTheme="minorHAnsi" w:cstheme="minorHAnsi"/>
          <w:b/>
          <w:sz w:val="18"/>
          <w:szCs w:val="18"/>
        </w:rPr>
        <w:t>IF</w:t>
      </w:r>
      <w:r w:rsidR="006261F2" w:rsidRPr="00E537D3">
        <w:rPr>
          <w:rFonts w:asciiTheme="minorHAnsi" w:hAnsiTheme="minorHAnsi" w:cstheme="minorHAnsi"/>
          <w:b/>
          <w:sz w:val="18"/>
          <w:szCs w:val="18"/>
        </w:rPr>
        <w:t xml:space="preserve"> PARTICIPATION EXISTS THIS FORM MUST BE COMPLETED IN ITS ENTIRETY WITH COMPLETED LETTERS OF COMMITMENT</w:t>
      </w:r>
    </w:p>
    <w:p w14:paraId="59FA1844" w14:textId="77777777" w:rsidR="00DC51E2" w:rsidRPr="00E537D3" w:rsidRDefault="00DC51E2" w:rsidP="00344AB9">
      <w:pPr>
        <w:pStyle w:val="BodyTextIndent"/>
        <w:rPr>
          <w:rFonts w:asciiTheme="minorHAnsi" w:hAnsiTheme="minorHAnsi" w:cstheme="minorHAnsi"/>
          <w:sz w:val="18"/>
          <w:szCs w:val="18"/>
        </w:rPr>
      </w:pPr>
    </w:p>
    <w:p w14:paraId="6A81DDD0" w14:textId="77777777" w:rsidR="00DC51E2" w:rsidRPr="00E537D3" w:rsidRDefault="00DC51E2" w:rsidP="00344AB9">
      <w:pPr>
        <w:pStyle w:val="BodyTextIndent"/>
        <w:rPr>
          <w:rFonts w:asciiTheme="minorHAnsi" w:hAnsiTheme="minorHAnsi" w:cstheme="minorHAnsi"/>
          <w:sz w:val="18"/>
          <w:szCs w:val="18"/>
        </w:rPr>
      </w:pPr>
    </w:p>
    <w:p w14:paraId="13277119" w14:textId="77777777" w:rsidR="00DC51E2" w:rsidRDefault="00DC51E2" w:rsidP="00344AB9">
      <w:pPr>
        <w:pStyle w:val="BodyTextIndent"/>
        <w:rPr>
          <w:rFonts w:asciiTheme="minorHAnsi" w:hAnsiTheme="minorHAnsi" w:cstheme="minorHAnsi"/>
          <w:szCs w:val="16"/>
        </w:rPr>
      </w:pPr>
    </w:p>
    <w:p w14:paraId="6B2A7B36" w14:textId="77777777" w:rsidR="00E537D3" w:rsidRDefault="00E537D3" w:rsidP="00344AB9">
      <w:pPr>
        <w:pStyle w:val="BodyTextIndent"/>
        <w:rPr>
          <w:rFonts w:asciiTheme="minorHAnsi" w:hAnsiTheme="minorHAnsi" w:cstheme="minorHAnsi"/>
          <w:szCs w:val="16"/>
        </w:rPr>
      </w:pPr>
    </w:p>
    <w:p w14:paraId="57C5AA1F" w14:textId="77777777" w:rsidR="00E537D3" w:rsidRDefault="00E537D3" w:rsidP="00344AB9">
      <w:pPr>
        <w:pStyle w:val="BodyTextIndent"/>
        <w:rPr>
          <w:rFonts w:asciiTheme="minorHAnsi" w:hAnsiTheme="minorHAnsi" w:cstheme="minorHAnsi"/>
          <w:szCs w:val="16"/>
        </w:rPr>
      </w:pPr>
    </w:p>
    <w:p w14:paraId="551C497E" w14:textId="77777777" w:rsidR="00E537D3" w:rsidRDefault="00E537D3" w:rsidP="00344AB9">
      <w:pPr>
        <w:pStyle w:val="BodyTextIndent"/>
        <w:rPr>
          <w:rFonts w:asciiTheme="minorHAnsi" w:hAnsiTheme="minorHAnsi" w:cstheme="minorHAnsi"/>
          <w:szCs w:val="16"/>
        </w:rPr>
      </w:pPr>
    </w:p>
    <w:p w14:paraId="393C45A2" w14:textId="77777777" w:rsidR="00E537D3" w:rsidRDefault="00E537D3" w:rsidP="00344AB9">
      <w:pPr>
        <w:pStyle w:val="BodyTextIndent"/>
        <w:rPr>
          <w:rFonts w:asciiTheme="minorHAnsi" w:hAnsiTheme="minorHAnsi" w:cstheme="minorHAnsi"/>
          <w:szCs w:val="16"/>
        </w:rPr>
      </w:pPr>
    </w:p>
    <w:p w14:paraId="5848300A" w14:textId="77777777" w:rsidR="007B6D3B" w:rsidRDefault="007B6D3B" w:rsidP="00344AB9">
      <w:pPr>
        <w:pStyle w:val="BodyTextIndent"/>
        <w:rPr>
          <w:rFonts w:asciiTheme="minorHAnsi" w:hAnsiTheme="minorHAnsi" w:cstheme="minorHAnsi"/>
          <w:szCs w:val="16"/>
        </w:rPr>
      </w:pPr>
    </w:p>
    <w:p w14:paraId="6467E7D1" w14:textId="77777777" w:rsidR="007B6D3B" w:rsidRDefault="007B6D3B" w:rsidP="00344AB9">
      <w:pPr>
        <w:pStyle w:val="BodyTextIndent"/>
        <w:rPr>
          <w:rFonts w:asciiTheme="minorHAnsi" w:hAnsiTheme="minorHAnsi" w:cstheme="minorHAnsi"/>
          <w:szCs w:val="16"/>
        </w:rPr>
      </w:pPr>
    </w:p>
    <w:p w14:paraId="6EBC9798" w14:textId="4B1C3FE4" w:rsidR="00E06E75" w:rsidRDefault="00E06E75">
      <w:pPr>
        <w:widowControl/>
        <w:rPr>
          <w:rFonts w:asciiTheme="minorHAnsi" w:hAnsiTheme="minorHAnsi" w:cstheme="minorHAnsi"/>
          <w:sz w:val="16"/>
          <w:szCs w:val="16"/>
        </w:rPr>
      </w:pPr>
      <w:r>
        <w:rPr>
          <w:rFonts w:asciiTheme="minorHAnsi" w:hAnsiTheme="minorHAnsi" w:cstheme="minorHAnsi"/>
          <w:szCs w:val="16"/>
        </w:rPr>
        <w:br w:type="page"/>
      </w:r>
    </w:p>
    <w:p w14:paraId="1B343D8B" w14:textId="744D8F87" w:rsidR="007B6D3B" w:rsidRDefault="007B6D3B" w:rsidP="007B6D3B">
      <w:pPr>
        <w:jc w:val="center"/>
        <w:rPr>
          <w:rFonts w:asciiTheme="minorHAnsi" w:hAnsiTheme="minorHAnsi" w:cstheme="minorHAnsi"/>
          <w:b/>
          <w:sz w:val="26"/>
          <w:szCs w:val="26"/>
        </w:rPr>
      </w:pPr>
      <w:r>
        <w:rPr>
          <w:rFonts w:asciiTheme="minorHAnsi" w:hAnsiTheme="minorHAnsi" w:cstheme="minorHAnsi"/>
          <w:b/>
          <w:sz w:val="26"/>
          <w:szCs w:val="26"/>
        </w:rPr>
        <w:lastRenderedPageBreak/>
        <w:t>INDIANA VETERAN</w:t>
      </w:r>
      <w:r w:rsidR="00FB047A">
        <w:rPr>
          <w:rFonts w:asciiTheme="minorHAnsi" w:hAnsiTheme="minorHAnsi" w:cstheme="minorHAnsi"/>
          <w:b/>
          <w:sz w:val="26"/>
          <w:szCs w:val="26"/>
        </w:rPr>
        <w:t xml:space="preserve"> OWNED SMALL</w:t>
      </w:r>
      <w:r>
        <w:rPr>
          <w:rFonts w:asciiTheme="minorHAnsi" w:hAnsiTheme="minorHAnsi" w:cstheme="minorHAnsi"/>
          <w:b/>
          <w:sz w:val="26"/>
          <w:szCs w:val="26"/>
        </w:rPr>
        <w:t xml:space="preserve"> BUSINESS ENTERPRISE SUBCONTRACTOR</w:t>
      </w:r>
    </w:p>
    <w:p w14:paraId="3E29BB16" w14:textId="77777777" w:rsidR="007B6D3B" w:rsidRDefault="007B6D3B" w:rsidP="007B6D3B">
      <w:pPr>
        <w:ind w:left="720" w:hanging="720"/>
        <w:jc w:val="center"/>
        <w:rPr>
          <w:rFonts w:asciiTheme="minorHAnsi" w:hAnsiTheme="minorHAnsi" w:cstheme="minorHAnsi"/>
          <w:b/>
          <w:sz w:val="26"/>
          <w:szCs w:val="26"/>
        </w:rPr>
      </w:pPr>
      <w:r>
        <w:rPr>
          <w:rFonts w:asciiTheme="minorHAnsi" w:hAnsiTheme="minorHAnsi" w:cstheme="minorHAnsi"/>
          <w:b/>
          <w:sz w:val="26"/>
          <w:szCs w:val="26"/>
        </w:rPr>
        <w:t>COMMITMENT FORM</w:t>
      </w:r>
    </w:p>
    <w:p w14:paraId="61FB20AB" w14:textId="195CBDC5" w:rsidR="007B6D3B" w:rsidRDefault="007B6D3B" w:rsidP="007B6D3B">
      <w:pPr>
        <w:rPr>
          <w:rFonts w:asciiTheme="minorHAnsi" w:hAnsiTheme="minorHAnsi" w:cstheme="minorHAnsi"/>
          <w:sz w:val="22"/>
          <w:szCs w:val="22"/>
        </w:rPr>
      </w:pPr>
      <w:r>
        <w:rPr>
          <w:rFonts w:asciiTheme="minorHAnsi" w:hAnsiTheme="minorHAnsi" w:cstheme="minorHAnsi"/>
          <w:sz w:val="22"/>
          <w:szCs w:val="22"/>
        </w:rPr>
        <w:t>The Form must show that there are, participating in the proposed contract, Indiana Veteran</w:t>
      </w:r>
      <w:r w:rsidR="00FB047A">
        <w:rPr>
          <w:rFonts w:asciiTheme="minorHAnsi" w:hAnsiTheme="minorHAnsi" w:cstheme="minorHAnsi"/>
          <w:sz w:val="22"/>
          <w:szCs w:val="22"/>
        </w:rPr>
        <w:t xml:space="preserve"> Owned Small</w:t>
      </w:r>
      <w:r>
        <w:rPr>
          <w:rFonts w:asciiTheme="minorHAnsi" w:hAnsiTheme="minorHAnsi" w:cstheme="minorHAnsi"/>
          <w:sz w:val="22"/>
          <w:szCs w:val="22"/>
        </w:rPr>
        <w:t xml:space="preserve"> Business Enterprises (</w:t>
      </w:r>
      <w:r w:rsidR="00FB047A">
        <w:rPr>
          <w:rFonts w:asciiTheme="minorHAnsi" w:hAnsiTheme="minorHAnsi" w:cstheme="minorHAnsi"/>
          <w:sz w:val="22"/>
          <w:szCs w:val="22"/>
        </w:rPr>
        <w:t>IVOSB</w:t>
      </w:r>
      <w:r>
        <w:rPr>
          <w:rFonts w:asciiTheme="minorHAnsi" w:hAnsiTheme="minorHAnsi" w:cstheme="minorHAnsi"/>
          <w:sz w:val="22"/>
          <w:szCs w:val="22"/>
        </w:rPr>
        <w:t xml:space="preserve">) listed in the </w:t>
      </w:r>
      <w:proofErr w:type="spellStart"/>
      <w:r>
        <w:rPr>
          <w:rFonts w:asciiTheme="minorHAnsi" w:hAnsiTheme="minorHAnsi" w:cstheme="minorHAnsi"/>
          <w:sz w:val="22"/>
          <w:szCs w:val="22"/>
        </w:rPr>
        <w:t>VetBiz</w:t>
      </w:r>
      <w:proofErr w:type="spellEnd"/>
      <w:r>
        <w:rPr>
          <w:rFonts w:asciiTheme="minorHAnsi" w:hAnsiTheme="minorHAnsi" w:cstheme="minorHAnsi"/>
          <w:sz w:val="22"/>
          <w:szCs w:val="22"/>
        </w:rPr>
        <w:t xml:space="preserve"> Registry, </w:t>
      </w:r>
      <w:hyperlink r:id="rId20" w:history="1">
        <w:r>
          <w:rPr>
            <w:rStyle w:val="Hyperlink"/>
            <w:rFonts w:asciiTheme="minorHAnsi" w:hAnsiTheme="minorHAnsi" w:cstheme="minorHAnsi"/>
            <w:sz w:val="22"/>
            <w:szCs w:val="22"/>
          </w:rPr>
          <w:t>http://www.vetbiz.gov/</w:t>
        </w:r>
      </w:hyperlink>
      <w:r>
        <w:rPr>
          <w:rFonts w:asciiTheme="minorHAnsi" w:hAnsiTheme="minorHAnsi" w:cstheme="minorHAnsi"/>
          <w:sz w:val="22"/>
          <w:szCs w:val="22"/>
        </w:rPr>
        <w:t xml:space="preserve">,  that conform to the </w:t>
      </w:r>
      <w:r w:rsidR="00FB047A">
        <w:rPr>
          <w:rFonts w:asciiTheme="minorHAnsi" w:hAnsiTheme="minorHAnsi" w:cstheme="minorHAnsi"/>
          <w:sz w:val="22"/>
          <w:szCs w:val="22"/>
        </w:rPr>
        <w:t>IVOSB</w:t>
      </w:r>
      <w:r>
        <w:rPr>
          <w:rFonts w:asciiTheme="minorHAnsi" w:hAnsiTheme="minorHAnsi" w:cstheme="minorHAnsi"/>
          <w:sz w:val="22"/>
          <w:szCs w:val="22"/>
        </w:rPr>
        <w:t xml:space="preserve"> rules as laid out at </w:t>
      </w:r>
      <w:hyperlink r:id="rId21" w:history="1">
        <w:r>
          <w:rPr>
            <w:rStyle w:val="Hyperlink"/>
            <w:rFonts w:asciiTheme="minorHAnsi" w:hAnsiTheme="minorHAnsi" w:cstheme="minorHAnsi"/>
            <w:sz w:val="22"/>
            <w:szCs w:val="22"/>
          </w:rPr>
          <w:t>http://www.in.gov/idoa/2862.htm</w:t>
        </w:r>
      </w:hyperlink>
      <w:r>
        <w:rPr>
          <w:rFonts w:asciiTheme="minorHAnsi" w:hAnsiTheme="minorHAnsi" w:cstheme="minorHAnsi"/>
          <w:sz w:val="22"/>
          <w:szCs w:val="22"/>
        </w:rPr>
        <w:t xml:space="preserve">. </w:t>
      </w:r>
    </w:p>
    <w:p w14:paraId="7A212C9D" w14:textId="77777777" w:rsidR="007B6D3B" w:rsidRDefault="007B6D3B" w:rsidP="007B6D3B">
      <w:pPr>
        <w:rPr>
          <w:rFonts w:asciiTheme="minorHAnsi" w:hAnsiTheme="minorHAnsi" w:cstheme="minorHAnsi"/>
          <w:sz w:val="22"/>
          <w:szCs w:val="22"/>
        </w:rPr>
      </w:pPr>
    </w:p>
    <w:p w14:paraId="65B983D6" w14:textId="77777777" w:rsidR="007B6D3B" w:rsidRDefault="007B6D3B" w:rsidP="007B6D3B">
      <w:pPr>
        <w:rPr>
          <w:rFonts w:asciiTheme="minorHAnsi" w:hAnsiTheme="minorHAnsi" w:cstheme="minorHAnsi"/>
          <w:sz w:val="22"/>
          <w:szCs w:val="22"/>
        </w:rPr>
      </w:pPr>
      <w:r>
        <w:rPr>
          <w:rFonts w:asciiTheme="minorHAnsi" w:hAnsiTheme="minorHAnsi" w:cstheme="minorHAnsi"/>
          <w:sz w:val="22"/>
          <w:szCs w:val="22"/>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p>
    <w:p w14:paraId="19038BE0" w14:textId="77777777" w:rsidR="007B6D3B" w:rsidRDefault="007B6D3B" w:rsidP="007B6D3B">
      <w:pPr>
        <w:rPr>
          <w:rFonts w:asciiTheme="minorHAnsi" w:hAnsiTheme="minorHAnsi" w:cstheme="minorHAnsi"/>
          <w:sz w:val="22"/>
          <w:szCs w:val="22"/>
        </w:rPr>
      </w:pPr>
    </w:p>
    <w:p w14:paraId="3819CFC4" w14:textId="485978DF" w:rsidR="007B6D3B" w:rsidRDefault="007B6D3B" w:rsidP="007B6D3B">
      <w:pPr>
        <w:rPr>
          <w:rFonts w:asciiTheme="minorHAnsi" w:hAnsiTheme="minorHAnsi" w:cstheme="minorHAnsi"/>
          <w:sz w:val="22"/>
          <w:szCs w:val="22"/>
        </w:rPr>
      </w:pPr>
      <w:r>
        <w:rPr>
          <w:rFonts w:asciiTheme="minorHAnsi" w:hAnsiTheme="minorHAnsi" w:cstheme="minorHAnsi"/>
          <w:sz w:val="22"/>
          <w:szCs w:val="22"/>
        </w:rPr>
        <w:t xml:space="preserve">The Department reserves the right to verify all information included on the </w:t>
      </w:r>
      <w:r w:rsidR="00FB047A">
        <w:rPr>
          <w:rFonts w:asciiTheme="minorHAnsi" w:hAnsiTheme="minorHAnsi" w:cstheme="minorHAnsi"/>
          <w:sz w:val="22"/>
          <w:szCs w:val="22"/>
        </w:rPr>
        <w:t>IVOSB</w:t>
      </w:r>
      <w:r>
        <w:rPr>
          <w:rFonts w:asciiTheme="minorHAnsi" w:hAnsiTheme="minorHAnsi" w:cstheme="minorHAnsi"/>
          <w:sz w:val="22"/>
          <w:szCs w:val="22"/>
        </w:rPr>
        <w:t xml:space="preserve"> Subcontractor Commitment Form.</w:t>
      </w:r>
    </w:p>
    <w:p w14:paraId="51445F4E" w14:textId="77777777" w:rsidR="007B6D3B" w:rsidRDefault="007B6D3B" w:rsidP="007B6D3B">
      <w:pPr>
        <w:rPr>
          <w:rFonts w:asciiTheme="minorHAnsi" w:hAnsiTheme="minorHAnsi" w:cstheme="minorHAnsi"/>
          <w:sz w:val="22"/>
          <w:szCs w:val="22"/>
        </w:rPr>
      </w:pPr>
    </w:p>
    <w:p w14:paraId="470909A7" w14:textId="77777777" w:rsidR="007B6D3B" w:rsidRDefault="007B6D3B" w:rsidP="007B6D3B">
      <w:pPr>
        <w:rPr>
          <w:rFonts w:asciiTheme="minorHAnsi" w:hAnsiTheme="minorHAnsi" w:cstheme="minorHAnsi"/>
          <w:sz w:val="22"/>
          <w:szCs w:val="22"/>
          <w:highlight w:val="yellow"/>
        </w:rPr>
      </w:pPr>
    </w:p>
    <w:p w14:paraId="40C42F19" w14:textId="77777777" w:rsidR="007B6D3B" w:rsidRDefault="007B6D3B" w:rsidP="007B6D3B">
      <w:pPr>
        <w:rPr>
          <w:rFonts w:asciiTheme="minorHAnsi" w:hAnsiTheme="minorHAnsi" w:cstheme="minorHAnsi"/>
          <w:sz w:val="22"/>
          <w:szCs w:val="22"/>
          <w:highlight w:val="yellow"/>
        </w:rPr>
      </w:pPr>
    </w:p>
    <w:p w14:paraId="414FAD58" w14:textId="77777777" w:rsidR="007B6D3B" w:rsidRDefault="007B6D3B" w:rsidP="007B6D3B">
      <w:pPr>
        <w:rPr>
          <w:rFonts w:asciiTheme="minorHAnsi" w:hAnsiTheme="minorHAnsi" w:cstheme="minorHAnsi"/>
          <w:b/>
          <w:sz w:val="22"/>
          <w:szCs w:val="22"/>
        </w:rPr>
      </w:pPr>
      <w:r>
        <w:rPr>
          <w:rFonts w:asciiTheme="minorHAnsi" w:hAnsiTheme="minorHAnsi" w:cstheme="minorHAnsi"/>
          <w:b/>
          <w:sz w:val="22"/>
          <w:szCs w:val="22"/>
        </w:rPr>
        <w:t>Prime Contractors must ensure that the proposed subcontractors meet the following criteria:</w:t>
      </w:r>
    </w:p>
    <w:p w14:paraId="28B9EBF3" w14:textId="77777777" w:rsidR="007B6D3B" w:rsidRDefault="007B6D3B" w:rsidP="007B6D3B">
      <w:pPr>
        <w:ind w:left="360"/>
        <w:rPr>
          <w:rFonts w:asciiTheme="minorHAnsi" w:hAnsiTheme="minorHAnsi" w:cstheme="minorHAnsi"/>
          <w:sz w:val="22"/>
          <w:szCs w:val="22"/>
        </w:rPr>
      </w:pPr>
    </w:p>
    <w:p w14:paraId="7F9DA117" w14:textId="77777777" w:rsidR="007B6D3B" w:rsidRDefault="007B6D3B" w:rsidP="007B6D3B">
      <w:pPr>
        <w:pBdr>
          <w:top w:val="single" w:sz="4" w:space="1" w:color="auto"/>
          <w:left w:val="single" w:sz="4" w:space="31" w:color="auto"/>
          <w:bottom w:val="single" w:sz="4" w:space="1" w:color="auto"/>
          <w:right w:val="single" w:sz="4" w:space="4" w:color="auto"/>
        </w:pBdr>
        <w:ind w:left="720"/>
        <w:rPr>
          <w:rFonts w:ascii="Calibri" w:hAnsi="Calibri" w:cs="Calibri"/>
          <w:b/>
          <w:sz w:val="22"/>
          <w:szCs w:val="22"/>
        </w:rPr>
      </w:pPr>
      <w:r>
        <w:rPr>
          <w:rFonts w:ascii="Calibri" w:hAnsi="Calibri" w:cs="Calibri"/>
          <w:b/>
          <w:sz w:val="22"/>
          <w:szCs w:val="22"/>
        </w:rPr>
        <w:t>Prime Contractors must ensure that the proposed subcontractors meet the following criteria:</w:t>
      </w:r>
    </w:p>
    <w:p w14:paraId="5D39EB10" w14:textId="77777777" w:rsidR="007B6D3B" w:rsidRDefault="007B6D3B" w:rsidP="007B6D3B">
      <w:pPr>
        <w:pBdr>
          <w:top w:val="single" w:sz="4" w:space="1" w:color="auto"/>
          <w:left w:val="single" w:sz="4" w:space="31" w:color="auto"/>
          <w:bottom w:val="single" w:sz="4" w:space="1" w:color="auto"/>
          <w:right w:val="single" w:sz="4" w:space="4" w:color="auto"/>
        </w:pBdr>
        <w:ind w:left="720"/>
        <w:rPr>
          <w:rFonts w:ascii="Calibri" w:hAnsi="Calibri" w:cs="Calibri"/>
          <w:b/>
          <w:sz w:val="22"/>
          <w:szCs w:val="22"/>
        </w:rPr>
      </w:pPr>
    </w:p>
    <w:p w14:paraId="11FB9A75" w14:textId="77777777" w:rsidR="007B6D3B"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Calibri" w:hAnsi="Calibri" w:cs="Calibri"/>
          <w:sz w:val="22"/>
          <w:szCs w:val="22"/>
        </w:rPr>
      </w:pPr>
      <w:r>
        <w:rPr>
          <w:rFonts w:ascii="Calibri" w:hAnsi="Calibri" w:cs="Calibri"/>
          <w:sz w:val="22"/>
          <w:szCs w:val="22"/>
        </w:rPr>
        <w:t xml:space="preserve">Must be listed on Federal Center for Veterans Business Enterprise </w:t>
      </w:r>
      <w:proofErr w:type="spellStart"/>
      <w:r>
        <w:rPr>
          <w:rFonts w:ascii="Calibri" w:hAnsi="Calibri" w:cs="Calibri"/>
          <w:sz w:val="22"/>
          <w:szCs w:val="22"/>
        </w:rPr>
        <w:t>VetBiz</w:t>
      </w:r>
      <w:proofErr w:type="spellEnd"/>
      <w:r>
        <w:rPr>
          <w:rFonts w:ascii="Calibri" w:hAnsi="Calibri" w:cs="Calibri"/>
          <w:sz w:val="22"/>
          <w:szCs w:val="22"/>
        </w:rPr>
        <w:t xml:space="preserve"> registry, on or before the proposal due date</w:t>
      </w:r>
    </w:p>
    <w:p w14:paraId="7C614594" w14:textId="77777777" w:rsidR="007B6D3B"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Calibri" w:hAnsi="Calibri" w:cs="Calibri"/>
          <w:sz w:val="22"/>
          <w:szCs w:val="22"/>
        </w:rPr>
      </w:pPr>
      <w:r>
        <w:rPr>
          <w:rFonts w:ascii="Calibri" w:hAnsi="Calibri" w:cs="Calibri"/>
          <w:sz w:val="22"/>
          <w:szCs w:val="22"/>
        </w:rPr>
        <w:t>Must qualify as a Buy Indiana Business under designation 1, on or before the proposal due date.  See section 2.7 for more information</w:t>
      </w:r>
    </w:p>
    <w:p w14:paraId="3AB73F1E" w14:textId="428A264A" w:rsidR="007B6D3B"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Calibri" w:hAnsi="Calibri" w:cs="Calibri"/>
          <w:sz w:val="22"/>
          <w:szCs w:val="22"/>
        </w:rPr>
      </w:pPr>
      <w:r>
        <w:rPr>
          <w:rFonts w:ascii="Calibri" w:hAnsi="Calibri" w:cs="Calibri"/>
          <w:sz w:val="22"/>
          <w:szCs w:val="22"/>
        </w:rPr>
        <w:t xml:space="preserve">Each firm may only serve as one classification – MBE, WBE (see Section 1.21) or </w:t>
      </w:r>
      <w:r w:rsidR="00FB047A">
        <w:rPr>
          <w:rFonts w:ascii="Calibri" w:hAnsi="Calibri" w:cs="Calibri"/>
          <w:sz w:val="22"/>
          <w:szCs w:val="22"/>
        </w:rPr>
        <w:t>IVOSB</w:t>
      </w:r>
    </w:p>
    <w:p w14:paraId="22FD4195" w14:textId="6EDC1F99" w:rsidR="007B6D3B"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Calibri" w:hAnsi="Calibri" w:cs="Calibri"/>
          <w:sz w:val="22"/>
          <w:szCs w:val="22"/>
        </w:rPr>
      </w:pPr>
      <w:r>
        <w:rPr>
          <w:rFonts w:ascii="Calibri" w:hAnsi="Calibri" w:cs="Calibri"/>
          <w:sz w:val="22"/>
          <w:szCs w:val="22"/>
        </w:rPr>
        <w:t xml:space="preserve">A Prime Contractor who is an </w:t>
      </w:r>
      <w:r w:rsidR="00FB047A">
        <w:rPr>
          <w:rFonts w:ascii="Calibri" w:hAnsi="Calibri" w:cs="Calibri"/>
          <w:sz w:val="22"/>
          <w:szCs w:val="22"/>
        </w:rPr>
        <w:t>IVOSB</w:t>
      </w:r>
      <w:r>
        <w:rPr>
          <w:rFonts w:ascii="Calibri" w:hAnsi="Calibri" w:cs="Calibri"/>
          <w:sz w:val="22"/>
          <w:szCs w:val="22"/>
        </w:rPr>
        <w:t xml:space="preserve"> must meet subcontractor goals by using other listed certified firms.  Certified Prime Contractors cannot count their own workforce or companies to meet this requirement.</w:t>
      </w:r>
    </w:p>
    <w:p w14:paraId="68C9C93E" w14:textId="77777777" w:rsidR="007B6D3B"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Calibri" w:hAnsi="Calibri" w:cs="Calibri"/>
          <w:sz w:val="22"/>
          <w:szCs w:val="22"/>
        </w:rPr>
      </w:pPr>
      <w:r>
        <w:rPr>
          <w:rFonts w:ascii="Calibri" w:hAnsi="Calibri" w:cs="Calibri"/>
          <w:sz w:val="22"/>
          <w:szCs w:val="22"/>
        </w:rPr>
        <w:t>Must serve a commercially useful function.  The firm must serve a value-added purpose on the engagement.</w:t>
      </w:r>
    </w:p>
    <w:p w14:paraId="203A40BE" w14:textId="77777777" w:rsidR="007B6D3B"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Calibri" w:hAnsi="Calibri" w:cs="Calibri"/>
          <w:sz w:val="22"/>
          <w:szCs w:val="22"/>
        </w:rPr>
      </w:pPr>
      <w:r>
        <w:rPr>
          <w:rFonts w:ascii="Calibri" w:hAnsi="Calibri" w:cs="Calibri"/>
          <w:sz w:val="22"/>
          <w:szCs w:val="22"/>
        </w:rPr>
        <w:t xml:space="preserve">Must provide goods or service only in the industry area for which it is certified as listed in the </w:t>
      </w:r>
      <w:proofErr w:type="spellStart"/>
      <w:r>
        <w:rPr>
          <w:rFonts w:ascii="Calibri" w:hAnsi="Calibri" w:cs="Calibri"/>
          <w:sz w:val="22"/>
          <w:szCs w:val="22"/>
        </w:rPr>
        <w:t>VetBiz</w:t>
      </w:r>
      <w:proofErr w:type="spellEnd"/>
      <w:r>
        <w:rPr>
          <w:rFonts w:ascii="Calibri" w:hAnsi="Calibri" w:cs="Calibri"/>
          <w:sz w:val="22"/>
          <w:szCs w:val="22"/>
        </w:rPr>
        <w:t xml:space="preserve"> directory </w:t>
      </w:r>
      <w:hyperlink r:id="rId22" w:history="1">
        <w:r>
          <w:rPr>
            <w:rStyle w:val="Hyperlink"/>
            <w:rFonts w:asciiTheme="minorHAnsi" w:hAnsiTheme="minorHAnsi" w:cstheme="minorHAnsi"/>
            <w:sz w:val="22"/>
            <w:szCs w:val="22"/>
          </w:rPr>
          <w:t>http://www.in.gov/idoa/2862.htm</w:t>
        </w:r>
      </w:hyperlink>
    </w:p>
    <w:p w14:paraId="75D27E1B" w14:textId="77777777" w:rsidR="007B6D3B" w:rsidRDefault="007B6D3B" w:rsidP="007B6D3B">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1080"/>
        </w:tabs>
        <w:snapToGrid w:val="0"/>
        <w:ind w:left="1080"/>
        <w:rPr>
          <w:rFonts w:ascii="Calibri" w:hAnsi="Calibri" w:cs="Calibri"/>
          <w:sz w:val="22"/>
          <w:szCs w:val="22"/>
        </w:rPr>
      </w:pPr>
      <w:r>
        <w:rPr>
          <w:rFonts w:ascii="Calibri" w:hAnsi="Calibri" w:cs="Calibri"/>
          <w:sz w:val="22"/>
          <w:szCs w:val="22"/>
        </w:rPr>
        <w:t>Must be used to provide the goods or services specific to the contract</w:t>
      </w:r>
    </w:p>
    <w:p w14:paraId="273CBDC8" w14:textId="77777777" w:rsidR="007B6D3B" w:rsidRDefault="007B6D3B" w:rsidP="007B6D3B">
      <w:pPr>
        <w:jc w:val="center"/>
        <w:rPr>
          <w:rFonts w:asciiTheme="minorHAnsi" w:hAnsiTheme="minorHAnsi" w:cstheme="minorHAnsi"/>
          <w:b/>
          <w:caps/>
          <w:sz w:val="22"/>
          <w:szCs w:val="22"/>
        </w:rPr>
      </w:pPr>
    </w:p>
    <w:p w14:paraId="604971C1" w14:textId="545C1FBA" w:rsidR="007B6D3B" w:rsidRDefault="007B6D3B" w:rsidP="007B6D3B">
      <w:pPr>
        <w:jc w:val="center"/>
        <w:rPr>
          <w:rFonts w:asciiTheme="minorHAnsi" w:hAnsiTheme="minorHAnsi" w:cstheme="minorHAnsi"/>
          <w:b/>
          <w:caps/>
          <w:sz w:val="22"/>
          <w:szCs w:val="22"/>
        </w:rPr>
      </w:pPr>
      <w:r>
        <w:rPr>
          <w:rFonts w:asciiTheme="minorHAnsi" w:hAnsiTheme="minorHAnsi" w:cstheme="minorHAnsi"/>
          <w:b/>
          <w:caps/>
          <w:sz w:val="22"/>
          <w:szCs w:val="22"/>
        </w:rPr>
        <w:t>Indiana veteran</w:t>
      </w:r>
      <w:r w:rsidR="00D8202C">
        <w:rPr>
          <w:rFonts w:asciiTheme="minorHAnsi" w:hAnsiTheme="minorHAnsi" w:cstheme="minorHAnsi"/>
          <w:b/>
          <w:caps/>
          <w:sz w:val="22"/>
          <w:szCs w:val="22"/>
        </w:rPr>
        <w:t xml:space="preserve"> Owned Small</w:t>
      </w:r>
      <w:r>
        <w:rPr>
          <w:rFonts w:asciiTheme="minorHAnsi" w:hAnsiTheme="minorHAnsi" w:cstheme="minorHAnsi"/>
          <w:b/>
          <w:caps/>
          <w:sz w:val="22"/>
          <w:szCs w:val="22"/>
        </w:rPr>
        <w:t xml:space="preserve"> Business Enterprises Subcontractor Letter of Commitment</w:t>
      </w:r>
    </w:p>
    <w:p w14:paraId="7C9DD99E" w14:textId="77777777" w:rsidR="007B6D3B" w:rsidRDefault="007B6D3B" w:rsidP="007B6D3B">
      <w:pPr>
        <w:rPr>
          <w:rFonts w:asciiTheme="minorHAnsi" w:hAnsiTheme="minorHAnsi" w:cstheme="minorHAnsi"/>
          <w:sz w:val="22"/>
          <w:szCs w:val="22"/>
        </w:rPr>
      </w:pPr>
    </w:p>
    <w:p w14:paraId="4EB280CD" w14:textId="0D2395DD" w:rsidR="007B6D3B" w:rsidRDefault="007B6D3B" w:rsidP="007B6D3B">
      <w:pPr>
        <w:rPr>
          <w:rFonts w:asciiTheme="minorHAnsi" w:hAnsiTheme="minorHAnsi" w:cstheme="minorHAnsi"/>
          <w:sz w:val="22"/>
          <w:szCs w:val="22"/>
        </w:rPr>
      </w:pPr>
      <w:r>
        <w:rPr>
          <w:rFonts w:asciiTheme="minorHAnsi" w:hAnsiTheme="minorHAnsi" w:cstheme="minorHAnsi"/>
          <w:sz w:val="22"/>
          <w:szCs w:val="22"/>
        </w:rPr>
        <w:t xml:space="preserve">A signed letter(s), on company letterhead, from the </w:t>
      </w:r>
      <w:r w:rsidR="00FB047A">
        <w:rPr>
          <w:rFonts w:asciiTheme="minorHAnsi" w:hAnsiTheme="minorHAnsi" w:cstheme="minorHAnsi"/>
          <w:sz w:val="22"/>
          <w:szCs w:val="22"/>
        </w:rPr>
        <w:t>IVOSB</w:t>
      </w:r>
      <w:r>
        <w:rPr>
          <w:rFonts w:asciiTheme="minorHAnsi" w:hAnsiTheme="minorHAnsi" w:cstheme="minorHAnsi"/>
          <w:sz w:val="22"/>
          <w:szCs w:val="22"/>
        </w:rPr>
        <w:t xml:space="preserve"> must accompany the </w:t>
      </w:r>
      <w:r w:rsidR="00FB047A">
        <w:rPr>
          <w:rFonts w:asciiTheme="minorHAnsi" w:hAnsiTheme="minorHAnsi" w:cstheme="minorHAnsi"/>
          <w:sz w:val="22"/>
          <w:szCs w:val="22"/>
        </w:rPr>
        <w:t>IVOSB</w:t>
      </w:r>
      <w:r>
        <w:rPr>
          <w:rFonts w:asciiTheme="minorHAnsi" w:hAnsiTheme="minorHAnsi" w:cstheme="minorHAnsi"/>
          <w:sz w:val="22"/>
          <w:szCs w:val="22"/>
        </w:rPr>
        <w:t xml:space="preserve"> Subcontractor Commitment Form. </w:t>
      </w:r>
      <w:r w:rsidR="006425B5">
        <w:rPr>
          <w:rFonts w:asciiTheme="minorHAnsi" w:hAnsiTheme="minorHAnsi" w:cstheme="minorHAnsi"/>
          <w:sz w:val="22"/>
          <w:szCs w:val="22"/>
        </w:rPr>
        <w:t xml:space="preserve">This </w:t>
      </w:r>
      <w:r>
        <w:rPr>
          <w:rFonts w:asciiTheme="minorHAnsi" w:hAnsiTheme="minorHAnsi" w:cstheme="minorHAnsi"/>
          <w:sz w:val="22"/>
          <w:szCs w:val="22"/>
        </w:rPr>
        <w:t xml:space="preserve">letter </w:t>
      </w:r>
      <w:r w:rsidR="006425B5">
        <w:rPr>
          <w:rFonts w:asciiTheme="minorHAnsi" w:hAnsiTheme="minorHAnsi" w:cstheme="minorHAnsi"/>
          <w:sz w:val="22"/>
          <w:szCs w:val="22"/>
        </w:rPr>
        <w:t xml:space="preserve">of commitment </w:t>
      </w:r>
      <w:r>
        <w:rPr>
          <w:rFonts w:asciiTheme="minorHAnsi" w:hAnsiTheme="minorHAnsi" w:cstheme="minorHAnsi"/>
          <w:sz w:val="22"/>
          <w:szCs w:val="22"/>
        </w:rPr>
        <w:t xml:space="preserve">shall state and will serve as acknowledgement from the </w:t>
      </w:r>
      <w:r w:rsidR="00FB047A">
        <w:rPr>
          <w:rFonts w:asciiTheme="minorHAnsi" w:hAnsiTheme="minorHAnsi" w:cstheme="minorHAnsi"/>
          <w:sz w:val="22"/>
          <w:szCs w:val="22"/>
        </w:rPr>
        <w:t>IVOSB</w:t>
      </w:r>
      <w:r>
        <w:rPr>
          <w:rFonts w:asciiTheme="minorHAnsi" w:hAnsiTheme="minorHAnsi" w:cstheme="minorHAnsi"/>
          <w:sz w:val="22"/>
          <w:szCs w:val="22"/>
        </w:rPr>
        <w:t xml:space="preserve"> of its subcontract amount, a description of products and/or services to be provided on this project, and approximate date the subcontractor will perform work on this contract.  </w:t>
      </w:r>
    </w:p>
    <w:p w14:paraId="310422CC" w14:textId="77777777" w:rsidR="007B6D3B" w:rsidRDefault="007B6D3B" w:rsidP="007B6D3B">
      <w:pPr>
        <w:rPr>
          <w:rFonts w:asciiTheme="minorHAnsi" w:hAnsiTheme="minorHAnsi" w:cstheme="minorHAnsi"/>
          <w:sz w:val="22"/>
          <w:szCs w:val="22"/>
        </w:rPr>
      </w:pPr>
    </w:p>
    <w:p w14:paraId="06B7BC49" w14:textId="7A47F184" w:rsidR="007B6D3B" w:rsidRDefault="007B6D3B" w:rsidP="007B6D3B">
      <w:pPr>
        <w:rPr>
          <w:rFonts w:asciiTheme="minorHAnsi" w:hAnsiTheme="minorHAnsi" w:cstheme="minorHAnsi"/>
          <w:sz w:val="22"/>
          <w:szCs w:val="22"/>
        </w:rPr>
      </w:pPr>
      <w:r>
        <w:rPr>
          <w:rFonts w:asciiTheme="minorHAnsi" w:hAnsiTheme="minorHAnsi" w:cstheme="minorHAnsi"/>
          <w:sz w:val="22"/>
          <w:szCs w:val="22"/>
        </w:rPr>
        <w:t xml:space="preserve">By submission of the Proposal, the Respondent acknowledges and agrees to be bound by the regulatory processes involving the State’s </w:t>
      </w:r>
      <w:r w:rsidR="00FB047A">
        <w:rPr>
          <w:rFonts w:asciiTheme="minorHAnsi" w:hAnsiTheme="minorHAnsi" w:cstheme="minorHAnsi"/>
          <w:sz w:val="22"/>
          <w:szCs w:val="22"/>
        </w:rPr>
        <w:t>IVOSB</w:t>
      </w:r>
      <w:r>
        <w:rPr>
          <w:rFonts w:asciiTheme="minorHAnsi" w:hAnsiTheme="minorHAnsi" w:cstheme="minorHAnsi"/>
          <w:sz w:val="22"/>
          <w:szCs w:val="22"/>
        </w:rPr>
        <w:t xml:space="preserve"> Program. Questions involving the regulations governing the </w:t>
      </w:r>
      <w:r w:rsidR="00FB047A">
        <w:rPr>
          <w:rFonts w:asciiTheme="minorHAnsi" w:hAnsiTheme="minorHAnsi" w:cstheme="minorHAnsi"/>
          <w:sz w:val="22"/>
          <w:szCs w:val="22"/>
        </w:rPr>
        <w:t>IVOSB</w:t>
      </w:r>
      <w:r>
        <w:rPr>
          <w:rFonts w:asciiTheme="minorHAnsi" w:hAnsiTheme="minorHAnsi" w:cstheme="minorHAnsi"/>
          <w:sz w:val="22"/>
          <w:szCs w:val="22"/>
        </w:rPr>
        <w:t xml:space="preserve"> Subcontractor Commitment Form should be directed to: </w:t>
      </w:r>
      <w:hyperlink r:id="rId23" w:history="1">
        <w:r>
          <w:rPr>
            <w:rStyle w:val="Hyperlink"/>
            <w:rFonts w:ascii="Calibri" w:hAnsi="Calibri" w:cs="Calibri"/>
          </w:rPr>
          <w:t>indianaveteranspreference@idoa.in.gov</w:t>
        </w:r>
      </w:hyperlink>
    </w:p>
    <w:p w14:paraId="271503C6" w14:textId="1B813751" w:rsidR="0039499A" w:rsidRDefault="0039499A">
      <w:pPr>
        <w:widowControl/>
        <w:rPr>
          <w:rFonts w:asciiTheme="minorHAnsi" w:hAnsiTheme="minorHAnsi" w:cstheme="minorHAnsi"/>
          <w:sz w:val="20"/>
        </w:rPr>
      </w:pPr>
      <w:r>
        <w:rPr>
          <w:rFonts w:asciiTheme="minorHAnsi" w:hAnsiTheme="minorHAnsi" w:cstheme="minorHAnsi"/>
          <w:sz w:val="20"/>
        </w:rPr>
        <w:br w:type="page"/>
      </w:r>
    </w:p>
    <w:p w14:paraId="6C3E8730" w14:textId="0E0BA78A" w:rsidR="007B6D3B" w:rsidRDefault="007B6D3B" w:rsidP="007B6D3B">
      <w:pPr>
        <w:jc w:val="center"/>
        <w:rPr>
          <w:rFonts w:asciiTheme="minorHAnsi" w:hAnsiTheme="minorHAnsi" w:cstheme="minorHAnsi"/>
          <w:b/>
          <w:sz w:val="28"/>
          <w:szCs w:val="28"/>
        </w:rPr>
      </w:pPr>
      <w:r>
        <w:rPr>
          <w:rFonts w:asciiTheme="minorHAnsi" w:hAnsiTheme="minorHAnsi" w:cstheme="minorHAnsi"/>
          <w:b/>
          <w:sz w:val="28"/>
          <w:szCs w:val="28"/>
        </w:rPr>
        <w:lastRenderedPageBreak/>
        <w:t xml:space="preserve">STATE OF INDIANA </w:t>
      </w:r>
      <w:r w:rsidR="00FB047A">
        <w:rPr>
          <w:rFonts w:asciiTheme="minorHAnsi" w:hAnsiTheme="minorHAnsi" w:cstheme="minorHAnsi"/>
          <w:b/>
          <w:sz w:val="28"/>
          <w:szCs w:val="28"/>
        </w:rPr>
        <w:t>IVOSB</w:t>
      </w:r>
      <w:r>
        <w:rPr>
          <w:rFonts w:asciiTheme="minorHAnsi" w:hAnsiTheme="minorHAnsi" w:cstheme="minorHAnsi"/>
          <w:b/>
          <w:sz w:val="28"/>
          <w:szCs w:val="28"/>
        </w:rPr>
        <w:t xml:space="preserve"> SUBCONTRACTOR COMMITMENT FORM</w:t>
      </w:r>
    </w:p>
    <w:p w14:paraId="35D5287C" w14:textId="77777777" w:rsidR="007B6D3B" w:rsidRDefault="007B6D3B" w:rsidP="007B6D3B">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B6D3B" w14:paraId="1A6AB8CC" w14:textId="77777777" w:rsidTr="006425B5">
        <w:tc>
          <w:tcPr>
            <w:tcW w:w="11016" w:type="dxa"/>
            <w:tcBorders>
              <w:top w:val="nil"/>
              <w:left w:val="nil"/>
              <w:bottom w:val="single" w:sz="4" w:space="0" w:color="auto"/>
              <w:right w:val="nil"/>
            </w:tcBorders>
            <w:hideMark/>
          </w:tcPr>
          <w:p w14:paraId="4D7EF430" w14:textId="14ECA33D" w:rsidR="007B6D3B" w:rsidRPr="00007DF3" w:rsidRDefault="007B6D3B" w:rsidP="006425B5">
            <w:pPr>
              <w:snapToGrid w:val="0"/>
              <w:rPr>
                <w:rFonts w:asciiTheme="minorHAnsi" w:hAnsiTheme="minorHAnsi" w:cstheme="minorHAnsi"/>
                <w:b/>
              </w:rPr>
            </w:pPr>
            <w:r w:rsidRPr="00007DF3">
              <w:rPr>
                <w:rFonts w:asciiTheme="minorHAnsi" w:hAnsiTheme="minorHAnsi" w:cstheme="minorHAnsi"/>
                <w:b/>
                <w:sz w:val="20"/>
              </w:rPr>
              <w:t xml:space="preserve">BID# </w:t>
            </w:r>
            <w:r w:rsidR="009057F9" w:rsidRPr="009057F9">
              <w:rPr>
                <w:rFonts w:asciiTheme="minorHAnsi" w:hAnsiTheme="minorHAnsi" w:cstheme="minorHAnsi"/>
                <w:b/>
                <w:sz w:val="20"/>
              </w:rPr>
              <w:t>665-21-</w:t>
            </w:r>
            <w:proofErr w:type="gramStart"/>
            <w:r w:rsidR="009057F9" w:rsidRPr="009057F9">
              <w:rPr>
                <w:rFonts w:asciiTheme="minorHAnsi" w:hAnsiTheme="minorHAnsi" w:cstheme="minorHAnsi"/>
                <w:b/>
                <w:sz w:val="20"/>
              </w:rPr>
              <w:t>2457</w:t>
            </w:r>
            <w:r w:rsidR="00CA10C9">
              <w:rPr>
                <w:rFonts w:asciiTheme="minorHAnsi" w:hAnsiTheme="minorHAnsi" w:cstheme="minorHAnsi"/>
                <w:b/>
                <w:sz w:val="20"/>
              </w:rPr>
              <w:t xml:space="preserve">;  </w:t>
            </w:r>
            <w:r w:rsidR="009057F9">
              <w:rPr>
                <w:rFonts w:asciiTheme="minorHAnsi" w:hAnsiTheme="minorHAnsi" w:cstheme="minorHAnsi"/>
                <w:b/>
                <w:sz w:val="20"/>
              </w:rPr>
              <w:t>Trash</w:t>
            </w:r>
            <w:proofErr w:type="gramEnd"/>
            <w:r w:rsidR="009057F9">
              <w:rPr>
                <w:rFonts w:asciiTheme="minorHAnsi" w:hAnsiTheme="minorHAnsi" w:cstheme="minorHAnsi"/>
                <w:b/>
                <w:sz w:val="20"/>
              </w:rPr>
              <w:t xml:space="preserve"> Removal Services for the WVCF</w:t>
            </w:r>
          </w:p>
        </w:tc>
      </w:tr>
      <w:tr w:rsidR="007B6D3B" w14:paraId="34E71EBC" w14:textId="77777777" w:rsidTr="006425B5">
        <w:tc>
          <w:tcPr>
            <w:tcW w:w="11016" w:type="dxa"/>
            <w:tcBorders>
              <w:top w:val="single" w:sz="4" w:space="0" w:color="auto"/>
              <w:left w:val="nil"/>
              <w:bottom w:val="nil"/>
              <w:right w:val="nil"/>
            </w:tcBorders>
          </w:tcPr>
          <w:p w14:paraId="0B40180B" w14:textId="77777777" w:rsidR="007B6D3B" w:rsidRPr="00007DF3" w:rsidRDefault="007B6D3B" w:rsidP="006425B5">
            <w:pPr>
              <w:snapToGrid w:val="0"/>
              <w:rPr>
                <w:rFonts w:asciiTheme="minorHAnsi" w:hAnsiTheme="minorHAnsi" w:cstheme="minorHAnsi"/>
                <w:b/>
              </w:rPr>
            </w:pPr>
          </w:p>
        </w:tc>
      </w:tr>
      <w:tr w:rsidR="007B6D3B" w14:paraId="1C1DD087" w14:textId="77777777" w:rsidTr="006425B5">
        <w:tc>
          <w:tcPr>
            <w:tcW w:w="11016" w:type="dxa"/>
            <w:tcBorders>
              <w:top w:val="nil"/>
              <w:left w:val="nil"/>
              <w:bottom w:val="single" w:sz="4" w:space="0" w:color="auto"/>
              <w:right w:val="nil"/>
            </w:tcBorders>
            <w:hideMark/>
          </w:tcPr>
          <w:p w14:paraId="2192E9BE" w14:textId="4D7CBA54" w:rsidR="007B6D3B" w:rsidRPr="00007DF3" w:rsidRDefault="007B6D3B" w:rsidP="006425B5">
            <w:pPr>
              <w:snapToGrid w:val="0"/>
              <w:rPr>
                <w:rFonts w:asciiTheme="minorHAnsi" w:hAnsiTheme="minorHAnsi" w:cstheme="minorHAnsi"/>
                <w:b/>
              </w:rPr>
            </w:pPr>
            <w:r w:rsidRPr="00007DF3">
              <w:rPr>
                <w:rFonts w:asciiTheme="minorHAnsi" w:hAnsiTheme="minorHAnsi" w:cstheme="minorHAnsi"/>
                <w:b/>
                <w:sz w:val="20"/>
              </w:rPr>
              <w:t xml:space="preserve">DUE DATE: </w:t>
            </w:r>
            <w:r w:rsidR="00CA10C9">
              <w:rPr>
                <w:rFonts w:asciiTheme="minorHAnsi" w:hAnsiTheme="minorHAnsi" w:cstheme="minorHAnsi"/>
                <w:b/>
                <w:sz w:val="20"/>
              </w:rPr>
              <w:t xml:space="preserve"> </w:t>
            </w:r>
            <w:r w:rsidR="009057F9">
              <w:rPr>
                <w:rFonts w:asciiTheme="minorHAnsi" w:hAnsiTheme="minorHAnsi" w:cstheme="minorHAnsi"/>
                <w:b/>
                <w:sz w:val="20"/>
              </w:rPr>
              <w:t xml:space="preserve">September </w:t>
            </w:r>
            <w:del w:id="18" w:author="Chittenden, Abigail" w:date="2020-09-11T02:56:00Z">
              <w:r w:rsidR="009057F9" w:rsidDel="008E1CD3">
                <w:rPr>
                  <w:rFonts w:asciiTheme="minorHAnsi" w:hAnsiTheme="minorHAnsi" w:cstheme="minorHAnsi"/>
                  <w:b/>
                  <w:sz w:val="20"/>
                </w:rPr>
                <w:delText>11</w:delText>
              </w:r>
            </w:del>
            <w:ins w:id="19" w:author="Chittenden, Abigail" w:date="2020-09-11T02:56:00Z">
              <w:r w:rsidR="008E1CD3">
                <w:rPr>
                  <w:rFonts w:asciiTheme="minorHAnsi" w:hAnsiTheme="minorHAnsi" w:cstheme="minorHAnsi"/>
                  <w:b/>
                  <w:sz w:val="20"/>
                </w:rPr>
                <w:t>18</w:t>
              </w:r>
            </w:ins>
            <w:r w:rsidR="00CA10C9">
              <w:rPr>
                <w:rFonts w:asciiTheme="minorHAnsi" w:hAnsiTheme="minorHAnsi" w:cstheme="minorHAnsi"/>
                <w:b/>
                <w:sz w:val="20"/>
              </w:rPr>
              <w:t>, 2020 by 3:00PM EDT</w:t>
            </w:r>
          </w:p>
        </w:tc>
      </w:tr>
      <w:tr w:rsidR="007B6D3B" w14:paraId="21D629CC" w14:textId="77777777" w:rsidTr="006425B5">
        <w:tc>
          <w:tcPr>
            <w:tcW w:w="11016" w:type="dxa"/>
            <w:tcBorders>
              <w:top w:val="single" w:sz="4" w:space="0" w:color="auto"/>
              <w:left w:val="nil"/>
              <w:bottom w:val="nil"/>
              <w:right w:val="nil"/>
            </w:tcBorders>
          </w:tcPr>
          <w:p w14:paraId="3ED58EDA" w14:textId="77777777" w:rsidR="007B6D3B" w:rsidRDefault="007B6D3B" w:rsidP="006425B5">
            <w:pPr>
              <w:snapToGrid w:val="0"/>
              <w:jc w:val="center"/>
              <w:rPr>
                <w:rFonts w:asciiTheme="minorHAnsi" w:hAnsiTheme="minorHAnsi" w:cstheme="minorHAnsi"/>
                <w:b/>
              </w:rPr>
            </w:pPr>
          </w:p>
        </w:tc>
      </w:tr>
      <w:tr w:rsidR="007B6D3B" w14:paraId="2DCBE867" w14:textId="77777777" w:rsidTr="006425B5">
        <w:tc>
          <w:tcPr>
            <w:tcW w:w="11016" w:type="dxa"/>
            <w:tcBorders>
              <w:top w:val="nil"/>
              <w:left w:val="nil"/>
              <w:bottom w:val="single" w:sz="4" w:space="0" w:color="auto"/>
              <w:right w:val="nil"/>
            </w:tcBorders>
            <w:hideMark/>
          </w:tcPr>
          <w:p w14:paraId="300E4077" w14:textId="0ACF891F" w:rsidR="007B6D3B" w:rsidRDefault="007B6D3B" w:rsidP="006425B5">
            <w:pPr>
              <w:tabs>
                <w:tab w:val="left" w:pos="390"/>
              </w:tabs>
              <w:snapToGrid w:val="0"/>
              <w:rPr>
                <w:rFonts w:asciiTheme="minorHAnsi" w:hAnsiTheme="minorHAnsi" w:cstheme="minorHAnsi"/>
                <w:b/>
              </w:rPr>
            </w:pPr>
            <w:r w:rsidRPr="002533A8">
              <w:rPr>
                <w:rFonts w:asciiTheme="minorHAnsi" w:hAnsiTheme="minorHAnsi" w:cstheme="minorHAnsi"/>
                <w:b/>
                <w:sz w:val="20"/>
              </w:rPr>
              <w:t xml:space="preserve">TOTAL BID AMOUNT: </w:t>
            </w:r>
            <w:ins w:id="20" w:author="Crncic, Autumn" w:date="2020-09-16T17:22:00Z">
              <w:r w:rsidR="0017161C">
                <w:rPr>
                  <w:rFonts w:asciiTheme="minorHAnsi" w:hAnsiTheme="minorHAnsi" w:cstheme="minorHAnsi"/>
                  <w:b/>
                  <w:sz w:val="20"/>
                </w:rPr>
                <w:t>$481,928.00</w:t>
              </w:r>
            </w:ins>
          </w:p>
        </w:tc>
      </w:tr>
    </w:tbl>
    <w:p w14:paraId="029F82BA" w14:textId="77777777" w:rsidR="007B6D3B" w:rsidRDefault="007B6D3B" w:rsidP="007B6D3B">
      <w:pPr>
        <w:ind w:right="720"/>
        <w:jc w:val="center"/>
        <w:rPr>
          <w:rFonts w:asciiTheme="minorHAnsi" w:hAnsiTheme="minorHAnsi" w:cstheme="minorHAnsi"/>
          <w:sz w:val="20"/>
        </w:rPr>
      </w:pPr>
    </w:p>
    <w:p w14:paraId="3C66BBBD" w14:textId="77777777" w:rsidR="007B6D3B" w:rsidRDefault="007B6D3B" w:rsidP="007B6D3B">
      <w:pPr>
        <w:ind w:right="720"/>
        <w:jc w:val="center"/>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9"/>
        <w:gridCol w:w="555"/>
        <w:gridCol w:w="2626"/>
        <w:gridCol w:w="2620"/>
      </w:tblGrid>
      <w:tr w:rsidR="007B6D3B" w14:paraId="57902FB0" w14:textId="77777777" w:rsidTr="006425B5">
        <w:tc>
          <w:tcPr>
            <w:tcW w:w="5160" w:type="dxa"/>
            <w:vMerge w:val="restart"/>
            <w:tcBorders>
              <w:top w:val="single" w:sz="4" w:space="0" w:color="auto"/>
              <w:left w:val="single" w:sz="4" w:space="0" w:color="auto"/>
              <w:bottom w:val="single" w:sz="4" w:space="0" w:color="auto"/>
              <w:right w:val="single" w:sz="4" w:space="0" w:color="auto"/>
            </w:tcBorders>
            <w:hideMark/>
          </w:tcPr>
          <w:p w14:paraId="4C3D14E8"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E57F18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EDAB64A"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063B3D4C"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5182680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2DE90E5"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7F695051" w14:textId="77777777" w:rsidR="007B6D3B" w:rsidRDefault="007B6D3B" w:rsidP="006425B5">
            <w:pPr>
              <w:widowControl/>
              <w:rPr>
                <w:rFonts w:asciiTheme="minorHAnsi" w:hAnsiTheme="minorHAnsi" w:cstheme="minorHAnsi"/>
                <w:b/>
                <w:sz w:val="20"/>
              </w:rPr>
            </w:pPr>
          </w:p>
        </w:tc>
      </w:tr>
      <w:tr w:rsidR="007B6D3B" w14:paraId="3C1BC2BD" w14:textId="77777777" w:rsidTr="006425B5">
        <w:tc>
          <w:tcPr>
            <w:tcW w:w="5160" w:type="dxa"/>
            <w:vMerge w:val="restart"/>
            <w:tcBorders>
              <w:top w:val="single" w:sz="4" w:space="0" w:color="auto"/>
              <w:left w:val="single" w:sz="4" w:space="0" w:color="auto"/>
              <w:bottom w:val="single" w:sz="4" w:space="0" w:color="auto"/>
              <w:right w:val="single" w:sz="4" w:space="0" w:color="auto"/>
            </w:tcBorders>
            <w:hideMark/>
          </w:tcPr>
          <w:p w14:paraId="29AB487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2B084F2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78D26FE6"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059EE09A"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100AB3F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05A7B6E6"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0E203BB2" w14:textId="77777777" w:rsidR="007B6D3B" w:rsidRDefault="007B6D3B" w:rsidP="006425B5">
            <w:pPr>
              <w:widowControl/>
              <w:rPr>
                <w:rFonts w:asciiTheme="minorHAnsi" w:hAnsiTheme="minorHAnsi" w:cstheme="minorHAnsi"/>
                <w:b/>
                <w:sz w:val="20"/>
              </w:rPr>
            </w:pPr>
          </w:p>
        </w:tc>
      </w:tr>
      <w:tr w:rsidR="007B6D3B" w14:paraId="792A8A4F"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3B1B2B9E"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C6524AB"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6F3C668C"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7B36EC10"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050B0E8A"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143966D4"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0A150DFB"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7008FAD9"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8C444E"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252659"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3CFF25" w14:textId="77777777" w:rsidR="007B6D3B" w:rsidRDefault="007B6D3B" w:rsidP="006425B5">
            <w:pPr>
              <w:widowControl/>
              <w:rPr>
                <w:rFonts w:asciiTheme="minorHAnsi" w:hAnsiTheme="minorHAnsi" w:cstheme="minorHAnsi"/>
                <w:b/>
                <w:sz w:val="20"/>
              </w:rPr>
            </w:pPr>
          </w:p>
        </w:tc>
      </w:tr>
      <w:tr w:rsidR="007B6D3B" w14:paraId="7C1E74D5" w14:textId="77777777" w:rsidTr="006425B5">
        <w:tc>
          <w:tcPr>
            <w:tcW w:w="5160" w:type="dxa"/>
            <w:tcBorders>
              <w:top w:val="single" w:sz="4" w:space="0" w:color="auto"/>
              <w:left w:val="single" w:sz="4" w:space="0" w:color="auto"/>
              <w:bottom w:val="single" w:sz="4" w:space="0" w:color="auto"/>
              <w:right w:val="single" w:sz="4" w:space="0" w:color="auto"/>
            </w:tcBorders>
          </w:tcPr>
          <w:p w14:paraId="64C5F9FF"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1A14A519" w14:textId="77777777" w:rsidR="007B6D3B" w:rsidRDefault="007B6D3B" w:rsidP="006425B5">
            <w:pPr>
              <w:rPr>
                <w:rFonts w:asciiTheme="minorHAnsi" w:hAnsiTheme="minorHAnsi" w:cstheme="minorHAnsi"/>
                <w:b/>
                <w:sz w:val="20"/>
              </w:rPr>
            </w:pPr>
          </w:p>
          <w:p w14:paraId="250E746B"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694F986"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C355C8E"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762C6303" w14:textId="0F4DA97C" w:rsidR="007B6D3B" w:rsidRDefault="0017161C" w:rsidP="006425B5">
            <w:pPr>
              <w:snapToGrid w:val="0"/>
              <w:rPr>
                <w:rFonts w:asciiTheme="minorHAnsi" w:hAnsiTheme="minorHAnsi" w:cstheme="minorHAnsi"/>
                <w:b/>
                <w:sz w:val="20"/>
              </w:rPr>
            </w:pPr>
            <w:ins w:id="21" w:author="Crncic, Autumn" w:date="2020-09-16T17:23:00Z">
              <w:r>
                <w:rPr>
                  <w:rFonts w:asciiTheme="minorHAnsi" w:hAnsiTheme="minorHAnsi" w:cstheme="minorHAnsi"/>
                  <w:b/>
                  <w:sz w:val="20"/>
                </w:rPr>
                <w:t>N/A</w:t>
              </w:r>
            </w:ins>
          </w:p>
        </w:tc>
        <w:tc>
          <w:tcPr>
            <w:tcW w:w="5388" w:type="dxa"/>
            <w:gridSpan w:val="2"/>
            <w:tcBorders>
              <w:top w:val="single" w:sz="4" w:space="0" w:color="auto"/>
              <w:left w:val="single" w:sz="4" w:space="0" w:color="auto"/>
              <w:bottom w:val="single" w:sz="4" w:space="0" w:color="auto"/>
              <w:right w:val="single" w:sz="4" w:space="0" w:color="auto"/>
            </w:tcBorders>
          </w:tcPr>
          <w:p w14:paraId="1FDF6978"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58DDF257" w14:textId="77777777" w:rsidR="007B6D3B" w:rsidRDefault="007B6D3B" w:rsidP="006425B5">
            <w:pPr>
              <w:rPr>
                <w:rFonts w:asciiTheme="minorHAnsi" w:hAnsiTheme="minorHAnsi" w:cstheme="minorHAnsi"/>
                <w:b/>
                <w:sz w:val="20"/>
              </w:rPr>
            </w:pPr>
          </w:p>
          <w:p w14:paraId="55A6D3F6" w14:textId="77777777" w:rsidR="007B6D3B" w:rsidRDefault="007B6D3B" w:rsidP="006425B5">
            <w:pPr>
              <w:snapToGrid w:val="0"/>
              <w:rPr>
                <w:rFonts w:asciiTheme="minorHAnsi" w:hAnsiTheme="minorHAnsi" w:cstheme="minorHAnsi"/>
                <w:b/>
                <w:sz w:val="20"/>
              </w:rPr>
            </w:pPr>
          </w:p>
        </w:tc>
      </w:tr>
      <w:tr w:rsidR="007B6D3B" w14:paraId="021417E0" w14:textId="77777777" w:rsidTr="006425B5">
        <w:tc>
          <w:tcPr>
            <w:tcW w:w="10908" w:type="dxa"/>
            <w:gridSpan w:val="4"/>
            <w:tcBorders>
              <w:top w:val="single" w:sz="4" w:space="0" w:color="auto"/>
              <w:left w:val="single" w:sz="4" w:space="0" w:color="auto"/>
              <w:bottom w:val="single" w:sz="4" w:space="0" w:color="auto"/>
              <w:right w:val="single" w:sz="4" w:space="0" w:color="auto"/>
            </w:tcBorders>
          </w:tcPr>
          <w:p w14:paraId="377501DF"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1ED59078" w14:textId="77777777" w:rsidR="007B6D3B" w:rsidRDefault="007B6D3B" w:rsidP="006425B5">
            <w:pPr>
              <w:snapToGrid w:val="0"/>
              <w:rPr>
                <w:rFonts w:asciiTheme="minorHAnsi" w:hAnsiTheme="minorHAnsi" w:cstheme="minorHAnsi"/>
                <w:b/>
                <w:sz w:val="20"/>
              </w:rPr>
            </w:pPr>
          </w:p>
        </w:tc>
      </w:tr>
    </w:tbl>
    <w:p w14:paraId="57E49C67" w14:textId="77777777" w:rsidR="007B6D3B" w:rsidRDefault="007B6D3B" w:rsidP="007B6D3B">
      <w:pPr>
        <w:ind w:right="720"/>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441B8EE0" w14:textId="77777777" w:rsidTr="006425B5">
        <w:tc>
          <w:tcPr>
            <w:tcW w:w="5160" w:type="dxa"/>
            <w:vMerge w:val="restart"/>
            <w:tcBorders>
              <w:top w:val="single" w:sz="4" w:space="0" w:color="auto"/>
              <w:left w:val="single" w:sz="4" w:space="0" w:color="auto"/>
              <w:bottom w:val="single" w:sz="4" w:space="0" w:color="auto"/>
              <w:right w:val="single" w:sz="4" w:space="0" w:color="auto"/>
            </w:tcBorders>
            <w:hideMark/>
          </w:tcPr>
          <w:p w14:paraId="785105D1"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7591112"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0EF0B9F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5E7AE70E"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70450628"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0A241E"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571868D7" w14:textId="77777777" w:rsidR="007B6D3B" w:rsidRDefault="007B6D3B" w:rsidP="006425B5">
            <w:pPr>
              <w:widowControl/>
              <w:rPr>
                <w:rFonts w:asciiTheme="minorHAnsi" w:hAnsiTheme="minorHAnsi" w:cstheme="minorHAnsi"/>
                <w:b/>
                <w:sz w:val="20"/>
              </w:rPr>
            </w:pPr>
          </w:p>
        </w:tc>
      </w:tr>
      <w:tr w:rsidR="007B6D3B" w14:paraId="1F83D4EB" w14:textId="77777777" w:rsidTr="006425B5">
        <w:tc>
          <w:tcPr>
            <w:tcW w:w="5160" w:type="dxa"/>
            <w:vMerge w:val="restart"/>
            <w:tcBorders>
              <w:top w:val="single" w:sz="4" w:space="0" w:color="auto"/>
              <w:left w:val="single" w:sz="4" w:space="0" w:color="auto"/>
              <w:bottom w:val="single" w:sz="4" w:space="0" w:color="auto"/>
              <w:right w:val="single" w:sz="4" w:space="0" w:color="auto"/>
            </w:tcBorders>
            <w:hideMark/>
          </w:tcPr>
          <w:p w14:paraId="2BFEF3F5"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6EE1B8BF"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47960CF"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4275F39C"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1F8C0E8B"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B16B5CC"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11494202" w14:textId="77777777" w:rsidR="007B6D3B" w:rsidRDefault="007B6D3B" w:rsidP="006425B5">
            <w:pPr>
              <w:widowControl/>
              <w:rPr>
                <w:rFonts w:asciiTheme="minorHAnsi" w:hAnsiTheme="minorHAnsi" w:cstheme="minorHAnsi"/>
                <w:b/>
                <w:sz w:val="20"/>
              </w:rPr>
            </w:pPr>
          </w:p>
        </w:tc>
      </w:tr>
      <w:tr w:rsidR="007B6D3B" w14:paraId="56704E70"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420F79F1"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66C5FD52"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54942CC5"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538676AE"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6883C760"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2284A9BC"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55E8BF3D" w14:textId="77777777" w:rsidTr="006425B5">
        <w:tc>
          <w:tcPr>
            <w:tcW w:w="0" w:type="auto"/>
            <w:vMerge/>
            <w:tcBorders>
              <w:top w:val="single" w:sz="4" w:space="0" w:color="auto"/>
              <w:left w:val="single" w:sz="4" w:space="0" w:color="auto"/>
              <w:bottom w:val="single" w:sz="4" w:space="0" w:color="auto"/>
              <w:right w:val="single" w:sz="4" w:space="0" w:color="auto"/>
            </w:tcBorders>
            <w:vAlign w:val="center"/>
            <w:hideMark/>
          </w:tcPr>
          <w:p w14:paraId="2D7E00EC"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5F6163B"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FAD9F"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74A4F2" w14:textId="77777777" w:rsidR="007B6D3B" w:rsidRDefault="007B6D3B" w:rsidP="006425B5">
            <w:pPr>
              <w:widowControl/>
              <w:rPr>
                <w:rFonts w:asciiTheme="minorHAnsi" w:hAnsiTheme="minorHAnsi" w:cstheme="minorHAnsi"/>
                <w:b/>
                <w:sz w:val="20"/>
              </w:rPr>
            </w:pPr>
          </w:p>
        </w:tc>
      </w:tr>
      <w:tr w:rsidR="007B6D3B" w14:paraId="1C9433D1" w14:textId="77777777" w:rsidTr="006425B5">
        <w:tc>
          <w:tcPr>
            <w:tcW w:w="5160" w:type="dxa"/>
            <w:tcBorders>
              <w:top w:val="single" w:sz="4" w:space="0" w:color="auto"/>
              <w:left w:val="single" w:sz="4" w:space="0" w:color="auto"/>
              <w:bottom w:val="single" w:sz="4" w:space="0" w:color="auto"/>
              <w:right w:val="single" w:sz="4" w:space="0" w:color="auto"/>
            </w:tcBorders>
          </w:tcPr>
          <w:p w14:paraId="5CFD7381"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02450EBC" w14:textId="77777777" w:rsidR="007B6D3B" w:rsidRDefault="007B6D3B" w:rsidP="006425B5">
            <w:pPr>
              <w:rPr>
                <w:rFonts w:asciiTheme="minorHAnsi" w:hAnsiTheme="minorHAnsi" w:cstheme="minorHAnsi"/>
                <w:b/>
                <w:sz w:val="20"/>
              </w:rPr>
            </w:pPr>
          </w:p>
          <w:p w14:paraId="2E52E0DE"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C8982B0"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26762D9"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347C831"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03D7E3D6"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0C4C3FAB" w14:textId="77777777" w:rsidR="007B6D3B" w:rsidRDefault="007B6D3B" w:rsidP="006425B5">
            <w:pPr>
              <w:rPr>
                <w:rFonts w:asciiTheme="minorHAnsi" w:hAnsiTheme="minorHAnsi" w:cstheme="minorHAnsi"/>
                <w:b/>
                <w:sz w:val="20"/>
              </w:rPr>
            </w:pPr>
          </w:p>
          <w:p w14:paraId="64333C11" w14:textId="77777777" w:rsidR="007B6D3B" w:rsidRDefault="007B6D3B" w:rsidP="006425B5">
            <w:pPr>
              <w:snapToGrid w:val="0"/>
              <w:rPr>
                <w:rFonts w:asciiTheme="minorHAnsi" w:hAnsiTheme="minorHAnsi" w:cstheme="minorHAnsi"/>
                <w:b/>
                <w:sz w:val="20"/>
              </w:rPr>
            </w:pPr>
          </w:p>
        </w:tc>
      </w:tr>
      <w:tr w:rsidR="007B6D3B" w14:paraId="6498DA9E" w14:textId="77777777" w:rsidTr="006425B5">
        <w:tc>
          <w:tcPr>
            <w:tcW w:w="10908" w:type="dxa"/>
            <w:gridSpan w:val="4"/>
            <w:tcBorders>
              <w:top w:val="single" w:sz="4" w:space="0" w:color="auto"/>
              <w:left w:val="single" w:sz="4" w:space="0" w:color="auto"/>
              <w:bottom w:val="single" w:sz="4" w:space="0" w:color="auto"/>
              <w:right w:val="single" w:sz="4" w:space="0" w:color="auto"/>
            </w:tcBorders>
          </w:tcPr>
          <w:p w14:paraId="7C949205"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6AB2B363" w14:textId="77777777" w:rsidR="007B6D3B" w:rsidRDefault="007B6D3B" w:rsidP="006425B5">
            <w:pPr>
              <w:snapToGrid w:val="0"/>
              <w:rPr>
                <w:rFonts w:asciiTheme="minorHAnsi" w:hAnsiTheme="minorHAnsi" w:cstheme="minorHAnsi"/>
                <w:b/>
                <w:sz w:val="20"/>
              </w:rPr>
            </w:pPr>
          </w:p>
        </w:tc>
      </w:tr>
    </w:tbl>
    <w:p w14:paraId="5707D0B0" w14:textId="77777777" w:rsidR="007B6D3B" w:rsidRDefault="007B6D3B" w:rsidP="007B6D3B">
      <w:pPr>
        <w:ind w:right="720"/>
        <w:rPr>
          <w:rFonts w:asciiTheme="minorHAnsi" w:hAnsiTheme="minorHAnsi" w:cstheme="minorHAnsi"/>
          <w:sz w:val="20"/>
        </w:rPr>
      </w:pPr>
    </w:p>
    <w:tbl>
      <w:tblPr>
        <w:tblW w:w="0" w:type="auto"/>
        <w:tblInd w:w="108" w:type="dxa"/>
        <w:tblLook w:val="01E0" w:firstRow="1" w:lastRow="1" w:firstColumn="1" w:lastColumn="1" w:noHBand="0" w:noVBand="0"/>
      </w:tblPr>
      <w:tblGrid>
        <w:gridCol w:w="5032"/>
        <w:gridCol w:w="444"/>
        <w:gridCol w:w="5216"/>
      </w:tblGrid>
      <w:tr w:rsidR="007B6D3B" w14:paraId="61F166FE" w14:textId="77777777" w:rsidTr="006425B5">
        <w:tc>
          <w:tcPr>
            <w:tcW w:w="5130" w:type="dxa"/>
            <w:tcBorders>
              <w:top w:val="nil"/>
              <w:left w:val="nil"/>
              <w:bottom w:val="single" w:sz="4" w:space="0" w:color="auto"/>
              <w:right w:val="nil"/>
            </w:tcBorders>
          </w:tcPr>
          <w:p w14:paraId="61DDE25A" w14:textId="77777777" w:rsidR="007B6D3B" w:rsidRDefault="007B6D3B" w:rsidP="006425B5">
            <w:pPr>
              <w:snapToGrid w:val="0"/>
              <w:rPr>
                <w:rFonts w:asciiTheme="minorHAnsi" w:hAnsiTheme="minorHAnsi" w:cstheme="minorHAnsi"/>
                <w:sz w:val="20"/>
              </w:rPr>
            </w:pPr>
          </w:p>
        </w:tc>
        <w:tc>
          <w:tcPr>
            <w:tcW w:w="450" w:type="dxa"/>
          </w:tcPr>
          <w:p w14:paraId="18417E8C"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23A09142" w14:textId="77777777" w:rsidR="007B6D3B" w:rsidRDefault="007B6D3B" w:rsidP="006425B5">
            <w:pPr>
              <w:snapToGrid w:val="0"/>
              <w:rPr>
                <w:rFonts w:asciiTheme="minorHAnsi" w:hAnsiTheme="minorHAnsi" w:cstheme="minorHAnsi"/>
                <w:sz w:val="20"/>
              </w:rPr>
            </w:pPr>
          </w:p>
        </w:tc>
      </w:tr>
      <w:tr w:rsidR="007B6D3B" w14:paraId="68A2FEC7" w14:textId="77777777" w:rsidTr="006425B5">
        <w:tc>
          <w:tcPr>
            <w:tcW w:w="5130" w:type="dxa"/>
            <w:tcBorders>
              <w:top w:val="single" w:sz="4" w:space="0" w:color="auto"/>
              <w:left w:val="nil"/>
              <w:bottom w:val="nil"/>
              <w:right w:val="nil"/>
            </w:tcBorders>
          </w:tcPr>
          <w:p w14:paraId="05090C32" w14:textId="77777777" w:rsidR="007B6D3B" w:rsidRDefault="007B6D3B" w:rsidP="006425B5">
            <w:pPr>
              <w:rPr>
                <w:rFonts w:asciiTheme="minorHAnsi" w:hAnsiTheme="minorHAnsi" w:cstheme="minorHAnsi"/>
                <w:sz w:val="20"/>
              </w:rPr>
            </w:pPr>
            <w:r>
              <w:rPr>
                <w:rFonts w:asciiTheme="minorHAnsi" w:hAnsiTheme="minorHAnsi" w:cstheme="minorHAnsi"/>
                <w:sz w:val="20"/>
              </w:rPr>
              <w:t>Respondent Firm</w:t>
            </w:r>
          </w:p>
          <w:p w14:paraId="47259F8C" w14:textId="77777777" w:rsidR="007B6D3B" w:rsidRDefault="007B6D3B" w:rsidP="006425B5">
            <w:pPr>
              <w:snapToGrid w:val="0"/>
              <w:rPr>
                <w:rFonts w:asciiTheme="minorHAnsi" w:hAnsiTheme="minorHAnsi" w:cstheme="minorHAnsi"/>
                <w:sz w:val="20"/>
              </w:rPr>
            </w:pPr>
          </w:p>
        </w:tc>
        <w:tc>
          <w:tcPr>
            <w:tcW w:w="450" w:type="dxa"/>
          </w:tcPr>
          <w:p w14:paraId="09669F58"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tcPr>
          <w:p w14:paraId="40FBB282" w14:textId="77777777" w:rsidR="007B6D3B" w:rsidRDefault="007B6D3B" w:rsidP="006425B5">
            <w:pPr>
              <w:rPr>
                <w:rFonts w:asciiTheme="minorHAnsi" w:hAnsiTheme="minorHAnsi" w:cstheme="minorHAnsi"/>
                <w:sz w:val="20"/>
              </w:rPr>
            </w:pPr>
            <w:r>
              <w:rPr>
                <w:rFonts w:asciiTheme="minorHAnsi" w:hAnsiTheme="minorHAnsi" w:cstheme="minorHAnsi"/>
                <w:sz w:val="20"/>
              </w:rPr>
              <w:t>Telephone Number</w:t>
            </w:r>
          </w:p>
          <w:p w14:paraId="12FC0044" w14:textId="77777777" w:rsidR="007B6D3B" w:rsidRDefault="007B6D3B" w:rsidP="006425B5">
            <w:pPr>
              <w:snapToGrid w:val="0"/>
              <w:rPr>
                <w:rFonts w:asciiTheme="minorHAnsi" w:hAnsiTheme="minorHAnsi" w:cstheme="minorHAnsi"/>
                <w:sz w:val="20"/>
              </w:rPr>
            </w:pPr>
          </w:p>
        </w:tc>
      </w:tr>
      <w:tr w:rsidR="007B6D3B" w14:paraId="34E9C23F" w14:textId="77777777" w:rsidTr="006425B5">
        <w:tc>
          <w:tcPr>
            <w:tcW w:w="5130" w:type="dxa"/>
            <w:tcBorders>
              <w:top w:val="single" w:sz="4" w:space="0" w:color="auto"/>
              <w:left w:val="nil"/>
              <w:bottom w:val="nil"/>
              <w:right w:val="nil"/>
            </w:tcBorders>
            <w:hideMark/>
          </w:tcPr>
          <w:p w14:paraId="5014FC79"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Address</w:t>
            </w:r>
          </w:p>
        </w:tc>
        <w:tc>
          <w:tcPr>
            <w:tcW w:w="450" w:type="dxa"/>
          </w:tcPr>
          <w:p w14:paraId="5026822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705CD87A"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Fax Number</w:t>
            </w:r>
          </w:p>
        </w:tc>
      </w:tr>
      <w:tr w:rsidR="007B6D3B" w14:paraId="626C5FFD" w14:textId="77777777" w:rsidTr="006425B5">
        <w:tc>
          <w:tcPr>
            <w:tcW w:w="5130" w:type="dxa"/>
            <w:tcBorders>
              <w:top w:val="nil"/>
              <w:left w:val="nil"/>
              <w:bottom w:val="single" w:sz="4" w:space="0" w:color="auto"/>
              <w:right w:val="nil"/>
            </w:tcBorders>
          </w:tcPr>
          <w:p w14:paraId="06CDC388" w14:textId="77777777" w:rsidR="007B6D3B" w:rsidRDefault="007B6D3B" w:rsidP="006425B5">
            <w:pPr>
              <w:snapToGrid w:val="0"/>
              <w:rPr>
                <w:rFonts w:asciiTheme="minorHAnsi" w:hAnsiTheme="minorHAnsi" w:cstheme="minorHAnsi"/>
                <w:sz w:val="20"/>
              </w:rPr>
            </w:pPr>
          </w:p>
        </w:tc>
        <w:tc>
          <w:tcPr>
            <w:tcW w:w="450" w:type="dxa"/>
          </w:tcPr>
          <w:p w14:paraId="1ED2E750"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C00B6AA" w14:textId="77777777" w:rsidR="007B6D3B" w:rsidRDefault="007B6D3B" w:rsidP="006425B5">
            <w:pPr>
              <w:snapToGrid w:val="0"/>
              <w:rPr>
                <w:rFonts w:asciiTheme="minorHAnsi" w:hAnsiTheme="minorHAnsi" w:cstheme="minorHAnsi"/>
                <w:sz w:val="20"/>
              </w:rPr>
            </w:pPr>
          </w:p>
        </w:tc>
      </w:tr>
      <w:tr w:rsidR="007B6D3B" w14:paraId="5FBFAC4B" w14:textId="77777777" w:rsidTr="006425B5">
        <w:tc>
          <w:tcPr>
            <w:tcW w:w="5130" w:type="dxa"/>
            <w:tcBorders>
              <w:top w:val="nil"/>
              <w:left w:val="nil"/>
              <w:bottom w:val="single" w:sz="4" w:space="0" w:color="auto"/>
              <w:right w:val="nil"/>
            </w:tcBorders>
          </w:tcPr>
          <w:p w14:paraId="72AB4AA5" w14:textId="77777777" w:rsidR="007B6D3B" w:rsidRDefault="007B6D3B" w:rsidP="006425B5">
            <w:pPr>
              <w:rPr>
                <w:rFonts w:asciiTheme="minorHAnsi" w:hAnsiTheme="minorHAnsi" w:cstheme="minorHAnsi"/>
                <w:sz w:val="20"/>
              </w:rPr>
            </w:pPr>
            <w:r>
              <w:rPr>
                <w:rFonts w:asciiTheme="minorHAnsi" w:hAnsiTheme="minorHAnsi" w:cstheme="minorHAnsi"/>
                <w:sz w:val="20"/>
              </w:rPr>
              <w:t>City/State/Zip Code</w:t>
            </w:r>
          </w:p>
          <w:p w14:paraId="305B7EB3" w14:textId="77777777" w:rsidR="007B6D3B" w:rsidRDefault="007B6D3B" w:rsidP="006425B5">
            <w:pPr>
              <w:snapToGrid w:val="0"/>
              <w:rPr>
                <w:rFonts w:asciiTheme="minorHAnsi" w:hAnsiTheme="minorHAnsi" w:cstheme="minorHAnsi"/>
                <w:sz w:val="20"/>
              </w:rPr>
            </w:pPr>
          </w:p>
        </w:tc>
        <w:tc>
          <w:tcPr>
            <w:tcW w:w="450" w:type="dxa"/>
          </w:tcPr>
          <w:p w14:paraId="41185C17"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5E91A7A2" w14:textId="77777777" w:rsidR="007B6D3B" w:rsidRDefault="007B6D3B" w:rsidP="006425B5">
            <w:pPr>
              <w:rPr>
                <w:rFonts w:asciiTheme="minorHAnsi" w:hAnsiTheme="minorHAnsi" w:cstheme="minorHAnsi"/>
                <w:sz w:val="20"/>
              </w:rPr>
            </w:pPr>
            <w:r>
              <w:rPr>
                <w:rFonts w:asciiTheme="minorHAnsi" w:hAnsiTheme="minorHAnsi" w:cstheme="minorHAnsi"/>
                <w:sz w:val="20"/>
              </w:rPr>
              <w:t>Email Address</w:t>
            </w:r>
          </w:p>
          <w:p w14:paraId="14D8E46B" w14:textId="77777777" w:rsidR="007B6D3B" w:rsidRDefault="007B6D3B" w:rsidP="006425B5">
            <w:pPr>
              <w:snapToGrid w:val="0"/>
              <w:rPr>
                <w:rFonts w:asciiTheme="minorHAnsi" w:hAnsiTheme="minorHAnsi" w:cstheme="minorHAnsi"/>
                <w:sz w:val="20"/>
              </w:rPr>
            </w:pPr>
          </w:p>
        </w:tc>
      </w:tr>
      <w:tr w:rsidR="007B6D3B" w14:paraId="6A496A8C" w14:textId="77777777" w:rsidTr="006425B5">
        <w:tc>
          <w:tcPr>
            <w:tcW w:w="5130" w:type="dxa"/>
            <w:tcBorders>
              <w:top w:val="nil"/>
              <w:left w:val="nil"/>
              <w:bottom w:val="single" w:sz="4" w:space="0" w:color="auto"/>
              <w:right w:val="nil"/>
            </w:tcBorders>
          </w:tcPr>
          <w:p w14:paraId="5741A7C4" w14:textId="77777777" w:rsidR="007B6D3B" w:rsidRDefault="007B6D3B" w:rsidP="006425B5">
            <w:pPr>
              <w:rPr>
                <w:rFonts w:asciiTheme="minorHAnsi" w:hAnsiTheme="minorHAnsi" w:cstheme="minorHAnsi"/>
                <w:sz w:val="20"/>
              </w:rPr>
            </w:pPr>
            <w:r>
              <w:rPr>
                <w:rFonts w:asciiTheme="minorHAnsi" w:hAnsiTheme="minorHAnsi" w:cstheme="minorHAnsi"/>
                <w:sz w:val="20"/>
              </w:rPr>
              <w:t>Representative</w:t>
            </w:r>
          </w:p>
          <w:p w14:paraId="0CCDE0F9" w14:textId="77777777" w:rsidR="007B6D3B" w:rsidRDefault="007B6D3B" w:rsidP="006425B5">
            <w:pPr>
              <w:snapToGrid w:val="0"/>
              <w:rPr>
                <w:rFonts w:asciiTheme="minorHAnsi" w:hAnsiTheme="minorHAnsi" w:cstheme="minorHAnsi"/>
                <w:sz w:val="20"/>
              </w:rPr>
            </w:pPr>
          </w:p>
        </w:tc>
        <w:tc>
          <w:tcPr>
            <w:tcW w:w="450" w:type="dxa"/>
          </w:tcPr>
          <w:p w14:paraId="513C70F8"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6C6C2FF" w14:textId="77777777" w:rsidR="007B6D3B" w:rsidRDefault="007B6D3B" w:rsidP="006425B5">
            <w:pPr>
              <w:rPr>
                <w:rFonts w:asciiTheme="minorHAnsi" w:hAnsiTheme="minorHAnsi" w:cstheme="minorHAnsi"/>
                <w:sz w:val="20"/>
              </w:rPr>
            </w:pPr>
            <w:r>
              <w:rPr>
                <w:rFonts w:asciiTheme="minorHAnsi" w:hAnsiTheme="minorHAnsi" w:cstheme="minorHAnsi"/>
                <w:sz w:val="20"/>
              </w:rPr>
              <w:t>Authorizing Signature</w:t>
            </w:r>
          </w:p>
          <w:p w14:paraId="62336F80" w14:textId="77777777" w:rsidR="007B6D3B" w:rsidRDefault="007B6D3B" w:rsidP="006425B5">
            <w:pPr>
              <w:snapToGrid w:val="0"/>
              <w:rPr>
                <w:rFonts w:asciiTheme="minorHAnsi" w:hAnsiTheme="minorHAnsi" w:cstheme="minorHAnsi"/>
                <w:sz w:val="20"/>
              </w:rPr>
            </w:pPr>
          </w:p>
        </w:tc>
      </w:tr>
      <w:tr w:rsidR="007B6D3B" w14:paraId="69E2A9A1" w14:textId="77777777" w:rsidTr="006425B5">
        <w:tc>
          <w:tcPr>
            <w:tcW w:w="5130" w:type="dxa"/>
            <w:tcBorders>
              <w:top w:val="single" w:sz="4" w:space="0" w:color="auto"/>
              <w:left w:val="nil"/>
              <w:bottom w:val="nil"/>
              <w:right w:val="nil"/>
            </w:tcBorders>
            <w:hideMark/>
          </w:tcPr>
          <w:p w14:paraId="1D897007"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Date</w:t>
            </w:r>
          </w:p>
        </w:tc>
        <w:tc>
          <w:tcPr>
            <w:tcW w:w="450" w:type="dxa"/>
          </w:tcPr>
          <w:p w14:paraId="3C9B76F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33309576"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Printed Name and Title</w:t>
            </w:r>
          </w:p>
        </w:tc>
      </w:tr>
    </w:tbl>
    <w:p w14:paraId="3792768E" w14:textId="77777777" w:rsidR="007B6D3B" w:rsidRDefault="007B6D3B" w:rsidP="007B6D3B">
      <w:pPr>
        <w:widowControl/>
        <w:numPr>
          <w:ilvl w:val="0"/>
          <w:numId w:val="37"/>
        </w:numPr>
        <w:snapToGrid w:val="0"/>
        <w:jc w:val="center"/>
        <w:rPr>
          <w:rFonts w:asciiTheme="minorHAnsi" w:hAnsiTheme="minorHAnsi" w:cstheme="minorHAnsi"/>
          <w:sz w:val="20"/>
        </w:rPr>
      </w:pPr>
      <w:r>
        <w:rPr>
          <w:rFonts w:asciiTheme="minorHAnsi" w:hAnsiTheme="minorHAnsi" w:cstheme="minorHAnsi"/>
          <w:sz w:val="20"/>
        </w:rPr>
        <w:t xml:space="preserve">Please check if additional forms are attached.    </w:t>
      </w:r>
    </w:p>
    <w:p w14:paraId="08DB031A" w14:textId="77777777" w:rsidR="007B6D3B" w:rsidRDefault="007B6D3B" w:rsidP="007B6D3B">
      <w:pPr>
        <w:ind w:left="360"/>
        <w:jc w:val="center"/>
        <w:rPr>
          <w:rFonts w:asciiTheme="minorHAnsi" w:hAnsiTheme="minorHAnsi" w:cstheme="minorHAnsi"/>
          <w:sz w:val="20"/>
        </w:rPr>
      </w:pPr>
      <w:r>
        <w:rPr>
          <w:rFonts w:asciiTheme="minorHAnsi" w:hAnsiTheme="minorHAnsi" w:cstheme="minorHAnsi"/>
          <w:sz w:val="20"/>
        </w:rPr>
        <w:t>Page ________    of __________</w:t>
      </w:r>
    </w:p>
    <w:p w14:paraId="5512A3EE" w14:textId="77777777" w:rsidR="007B6D3B" w:rsidRDefault="007B6D3B" w:rsidP="007B6D3B">
      <w:pPr>
        <w:ind w:left="360"/>
        <w:jc w:val="center"/>
        <w:rPr>
          <w:rFonts w:asciiTheme="minorHAnsi" w:hAnsiTheme="minorHAnsi" w:cstheme="minorHAnsi"/>
          <w:sz w:val="20"/>
        </w:rPr>
      </w:pPr>
    </w:p>
    <w:p w14:paraId="4727D719" w14:textId="77777777" w:rsidR="007B6D3B" w:rsidRPr="00A00DB4" w:rsidRDefault="007B6D3B" w:rsidP="007B6D3B">
      <w:pPr>
        <w:spacing w:line="243" w:lineRule="auto"/>
        <w:rPr>
          <w:rFonts w:asciiTheme="minorHAnsi" w:hAnsiTheme="minorHAnsi" w:cstheme="minorHAnsi"/>
          <w:sz w:val="18"/>
          <w:u w:val="single"/>
        </w:rPr>
      </w:pPr>
      <w:r>
        <w:rPr>
          <w:rFonts w:asciiTheme="minorHAnsi" w:hAnsiTheme="minorHAnsi" w:cstheme="minorHAnsi"/>
          <w:b/>
        </w:rPr>
        <w:t>FORM MUST BE COMPLETED IN ITS ENTIRETY WITH COMPLETED LETTERS OF COMMITMENT.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5E73BAAA" w14:textId="77777777" w:rsidR="007B6D3B" w:rsidRDefault="007B6D3B" w:rsidP="00344AB9">
      <w:pPr>
        <w:pStyle w:val="BodyTextIndent"/>
        <w:rPr>
          <w:rFonts w:asciiTheme="minorHAnsi" w:hAnsiTheme="minorHAnsi" w:cstheme="minorHAnsi"/>
          <w:szCs w:val="16"/>
        </w:rPr>
      </w:pPr>
    </w:p>
    <w:p w14:paraId="18CCEAC5" w14:textId="77777777" w:rsidR="00E537D3" w:rsidRDefault="00E537D3" w:rsidP="00344AB9">
      <w:pPr>
        <w:pStyle w:val="BodyTextIndent"/>
        <w:rPr>
          <w:rFonts w:asciiTheme="minorHAnsi" w:hAnsiTheme="minorHAnsi" w:cstheme="minorHAnsi"/>
          <w:szCs w:val="16"/>
        </w:rPr>
      </w:pPr>
    </w:p>
    <w:p w14:paraId="08574756" w14:textId="77777777" w:rsidR="00E537D3" w:rsidRDefault="00E537D3" w:rsidP="00344AB9">
      <w:pPr>
        <w:pStyle w:val="BodyTextIndent"/>
        <w:rPr>
          <w:rFonts w:asciiTheme="minorHAnsi" w:hAnsiTheme="minorHAnsi" w:cstheme="minorHAnsi"/>
          <w:szCs w:val="16"/>
        </w:rPr>
      </w:pPr>
    </w:p>
    <w:p w14:paraId="17585176" w14:textId="77777777" w:rsidR="00E537D3" w:rsidRDefault="00E537D3" w:rsidP="00344AB9">
      <w:pPr>
        <w:pStyle w:val="BodyTextIndent"/>
        <w:rPr>
          <w:rFonts w:asciiTheme="minorHAnsi" w:hAnsiTheme="minorHAnsi" w:cstheme="minorHAnsi"/>
          <w:szCs w:val="16"/>
        </w:rPr>
      </w:pPr>
    </w:p>
    <w:p w14:paraId="3239DD95" w14:textId="77777777" w:rsidR="00E537D3" w:rsidRDefault="00E537D3" w:rsidP="00344AB9">
      <w:pPr>
        <w:spacing w:line="243" w:lineRule="auto"/>
        <w:rPr>
          <w:rFonts w:asciiTheme="minorHAnsi" w:hAnsiTheme="minorHAnsi" w:cstheme="minorHAnsi"/>
          <w:sz w:val="16"/>
          <w:szCs w:val="16"/>
        </w:rPr>
      </w:pPr>
    </w:p>
    <w:p w14:paraId="22D696BE" w14:textId="77777777" w:rsidR="00855993" w:rsidRDefault="00855993">
      <w:pPr>
        <w:widowControl/>
        <w:rPr>
          <w:rFonts w:asciiTheme="minorHAnsi" w:hAnsiTheme="minorHAnsi" w:cstheme="minorHAnsi"/>
          <w:sz w:val="18"/>
        </w:rPr>
      </w:pPr>
      <w:r>
        <w:rPr>
          <w:rFonts w:asciiTheme="minorHAnsi" w:hAnsiTheme="minorHAnsi" w:cstheme="minorHAnsi"/>
          <w:sz w:val="18"/>
        </w:rPr>
        <w:br w:type="page"/>
      </w:r>
    </w:p>
    <w:p w14:paraId="70F65C11" w14:textId="41EFAD42" w:rsidR="00344AB9" w:rsidRPr="00A00DB4" w:rsidRDefault="00344AB9" w:rsidP="00344AB9">
      <w:pPr>
        <w:spacing w:line="243" w:lineRule="auto"/>
        <w:rPr>
          <w:rFonts w:asciiTheme="minorHAnsi" w:hAnsiTheme="minorHAnsi" w:cstheme="minorHAnsi"/>
          <w:sz w:val="18"/>
          <w:u w:val="single"/>
        </w:rPr>
      </w:pPr>
      <w:r w:rsidRPr="00A00DB4">
        <w:rPr>
          <w:rFonts w:asciiTheme="minorHAnsi" w:hAnsiTheme="minorHAnsi" w:cstheme="minorHAnsi"/>
          <w:sz w:val="18"/>
        </w:rPr>
        <w:lastRenderedPageBreak/>
        <w:t>SF44260(ELEC</w:t>
      </w:r>
      <w:r w:rsidR="006261F2" w:rsidRPr="00A00DB4">
        <w:rPr>
          <w:rFonts w:asciiTheme="minorHAnsi" w:hAnsiTheme="minorHAnsi" w:cstheme="minorHAnsi"/>
          <w:sz w:val="18"/>
        </w:rPr>
        <w:t>2</w:t>
      </w:r>
      <w:r w:rsidRPr="00A00DB4">
        <w:rPr>
          <w:rFonts w:asciiTheme="minorHAnsi" w:hAnsiTheme="minorHAnsi" w:cstheme="minorHAnsi"/>
          <w:sz w:val="18"/>
        </w:rPr>
        <w:t>-</w:t>
      </w:r>
      <w:r w:rsidR="006261F2" w:rsidRPr="00A00DB4">
        <w:rPr>
          <w:rFonts w:asciiTheme="minorHAnsi" w:hAnsiTheme="minorHAnsi" w:cstheme="minorHAnsi"/>
          <w:sz w:val="18"/>
        </w:rPr>
        <w:t>06</w:t>
      </w:r>
      <w:r w:rsidRPr="00A00DB4">
        <w:rPr>
          <w:rFonts w:asciiTheme="minorHAnsi" w:hAnsiTheme="minorHAnsi" w:cstheme="minorHAnsi"/>
          <w:sz w:val="18"/>
        </w:rPr>
        <w: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3636E832" w14:textId="77777777" w:rsidR="00344AB9" w:rsidRPr="00191C9D" w:rsidRDefault="00344AB9" w:rsidP="00344AB9">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DRUG-FREE WORKPLACE CERTIFICATION</w:t>
      </w:r>
    </w:p>
    <w:p w14:paraId="73768EEB" w14:textId="77777777" w:rsidR="00063488" w:rsidRPr="00A00DB4" w:rsidRDefault="00063488" w:rsidP="00344AB9">
      <w:pPr>
        <w:spacing w:line="243" w:lineRule="auto"/>
        <w:jc w:val="center"/>
        <w:outlineLvl w:val="0"/>
        <w:rPr>
          <w:rFonts w:asciiTheme="minorHAnsi" w:hAnsiTheme="minorHAnsi" w:cstheme="minorHAnsi"/>
          <w:b/>
          <w:sz w:val="18"/>
          <w:szCs w:val="18"/>
        </w:rPr>
      </w:pPr>
    </w:p>
    <w:p w14:paraId="2655B586" w14:textId="77777777" w:rsidR="00063488" w:rsidRPr="00A00DB4" w:rsidRDefault="00063488" w:rsidP="00063488">
      <w:pPr>
        <w:rPr>
          <w:rFonts w:asciiTheme="minorHAnsi" w:hAnsiTheme="minorHAnsi" w:cstheme="minorHAnsi"/>
          <w:sz w:val="18"/>
          <w:szCs w:val="18"/>
        </w:rPr>
      </w:pPr>
      <w:r w:rsidRPr="00A00DB4">
        <w:rPr>
          <w:rFonts w:asciiTheme="minorHAnsi" w:hAnsiTheme="minorHAnsi" w:cstheme="minorHAnsi"/>
          <w:sz w:val="18"/>
          <w:szCs w:val="18"/>
        </w:rPr>
        <w:t xml:space="preserve">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w:t>
      </w:r>
      <w:smartTag w:uri="urn:schemas-microsoft-com:office:smarttags" w:element="place">
        <w:smartTag w:uri="urn:schemas-microsoft-com:office:smarttags" w:element="Stat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41219BBD" w14:textId="77777777" w:rsidR="00063488" w:rsidRPr="00A00DB4" w:rsidRDefault="00063488" w:rsidP="00344AB9">
      <w:pPr>
        <w:spacing w:line="243" w:lineRule="auto"/>
        <w:jc w:val="center"/>
        <w:outlineLvl w:val="0"/>
        <w:rPr>
          <w:rFonts w:asciiTheme="minorHAnsi" w:hAnsiTheme="minorHAnsi" w:cstheme="minorHAnsi"/>
          <w:sz w:val="18"/>
          <w:szCs w:val="18"/>
        </w:rPr>
      </w:pPr>
    </w:p>
    <w:p w14:paraId="41607521" w14:textId="77777777" w:rsidR="00344AB9" w:rsidRDefault="00344AB9" w:rsidP="00344AB9">
      <w:pPr>
        <w:spacing w:line="244" w:lineRule="auto"/>
        <w:ind w:firstLine="720"/>
        <w:outlineLvl w:val="0"/>
        <w:rPr>
          <w:rFonts w:asciiTheme="minorHAnsi" w:hAnsiTheme="minorHAnsi" w:cstheme="minorHAnsi"/>
          <w:sz w:val="18"/>
          <w:szCs w:val="18"/>
        </w:rPr>
      </w:pPr>
      <w:r w:rsidRPr="00A00DB4">
        <w:rPr>
          <w:rFonts w:asciiTheme="minorHAnsi" w:hAnsiTheme="minorHAnsi" w:cstheme="minorHAnsi"/>
          <w:b/>
          <w:sz w:val="18"/>
          <w:szCs w:val="18"/>
        </w:rPr>
        <w:t>The Contractor/Grantee certifies and agrees that it will provide a drug-free workplace by</w:t>
      </w:r>
      <w:r w:rsidRPr="00A00DB4">
        <w:rPr>
          <w:rFonts w:asciiTheme="minorHAnsi" w:hAnsiTheme="minorHAnsi" w:cstheme="minorHAnsi"/>
          <w:sz w:val="18"/>
          <w:szCs w:val="18"/>
        </w:rPr>
        <w:t>:</w:t>
      </w:r>
    </w:p>
    <w:p w14:paraId="2C7A5A2B" w14:textId="77777777" w:rsidR="00A00DB4" w:rsidRPr="00A00DB4" w:rsidRDefault="00A00DB4" w:rsidP="00344AB9">
      <w:pPr>
        <w:spacing w:line="244" w:lineRule="auto"/>
        <w:ind w:firstLine="720"/>
        <w:outlineLvl w:val="0"/>
        <w:rPr>
          <w:rFonts w:asciiTheme="minorHAnsi" w:hAnsiTheme="minorHAnsi" w:cstheme="minorHAnsi"/>
          <w:sz w:val="18"/>
          <w:szCs w:val="18"/>
        </w:rPr>
      </w:pPr>
    </w:p>
    <w:p w14:paraId="6CE1DBAA" w14:textId="77777777" w:rsidR="00344AB9" w:rsidRPr="00A00DB4" w:rsidRDefault="00D524D8" w:rsidP="00D524D8">
      <w:pPr>
        <w:pStyle w:val="BodyTextIndent"/>
        <w:ind w:left="720" w:right="720" w:firstLine="0"/>
        <w:jc w:val="both"/>
        <w:rPr>
          <w:rFonts w:asciiTheme="minorHAnsi" w:hAnsiTheme="minorHAnsi" w:cstheme="minorHAnsi"/>
          <w:sz w:val="18"/>
          <w:szCs w:val="18"/>
        </w:rPr>
      </w:pPr>
      <w:r w:rsidRPr="00D524D8">
        <w:rPr>
          <w:rFonts w:asciiTheme="minorHAnsi" w:hAnsiTheme="minorHAnsi" w:cstheme="minorHAnsi"/>
          <w:sz w:val="18"/>
          <w:szCs w:val="18"/>
        </w:rPr>
        <w:t>(a</w:t>
      </w:r>
      <w:r>
        <w:rPr>
          <w:rFonts w:asciiTheme="minorHAnsi" w:hAnsiTheme="minorHAnsi" w:cstheme="minorHAnsi"/>
          <w:sz w:val="18"/>
          <w:szCs w:val="18"/>
        </w:rPr>
        <w:t xml:space="preserve">) </w:t>
      </w:r>
      <w:r w:rsidR="004C206F">
        <w:rPr>
          <w:rFonts w:asciiTheme="minorHAnsi" w:hAnsiTheme="minorHAnsi" w:cstheme="minorHAnsi"/>
          <w:sz w:val="18"/>
          <w:szCs w:val="18"/>
        </w:rPr>
        <w:t>P</w:t>
      </w:r>
      <w:r w:rsidR="00344AB9" w:rsidRPr="00A00DB4">
        <w:rPr>
          <w:rFonts w:asciiTheme="minorHAnsi" w:hAnsiTheme="minorHAnsi" w:cstheme="minorHAnsi"/>
          <w:sz w:val="18"/>
          <w:szCs w:val="18"/>
        </w:rPr>
        <w:t>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2FB503DE" w14:textId="77777777" w:rsidR="00344AB9" w:rsidRPr="00A00DB4" w:rsidRDefault="00344AB9" w:rsidP="00D524D8">
      <w:pPr>
        <w:spacing w:line="244" w:lineRule="auto"/>
        <w:ind w:left="720" w:right="720"/>
        <w:jc w:val="both"/>
        <w:rPr>
          <w:rFonts w:asciiTheme="minorHAnsi" w:hAnsiTheme="minorHAnsi" w:cstheme="minorHAnsi"/>
          <w:sz w:val="18"/>
          <w:szCs w:val="18"/>
        </w:rPr>
      </w:pPr>
    </w:p>
    <w:p w14:paraId="4E621FE8" w14:textId="77777777" w:rsidR="00344AB9" w:rsidRPr="00A00DB4" w:rsidRDefault="00D524D8" w:rsidP="00D524D8">
      <w:pPr>
        <w:tabs>
          <w:tab w:val="left" w:pos="-1440"/>
        </w:tabs>
        <w:spacing w:line="244" w:lineRule="auto"/>
        <w:ind w:left="720" w:right="720"/>
        <w:jc w:val="both"/>
        <w:rPr>
          <w:rFonts w:asciiTheme="minorHAnsi" w:hAnsiTheme="minorHAnsi" w:cstheme="minorHAnsi"/>
          <w:sz w:val="18"/>
          <w:szCs w:val="18"/>
        </w:rPr>
      </w:pPr>
      <w:r>
        <w:rPr>
          <w:rFonts w:asciiTheme="minorHAnsi" w:hAnsiTheme="minorHAnsi" w:cstheme="minorHAnsi"/>
          <w:sz w:val="18"/>
          <w:szCs w:val="18"/>
        </w:rPr>
        <w:t xml:space="preserve">(b)   </w:t>
      </w:r>
      <w:r w:rsidR="00344AB9" w:rsidRPr="00A00DB4">
        <w:rPr>
          <w:rFonts w:asciiTheme="minorHAnsi" w:hAnsiTheme="minorHAnsi" w:cstheme="minorHAnsi"/>
          <w:sz w:val="18"/>
          <w:szCs w:val="18"/>
        </w:rPr>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256EF354" w14:textId="77777777" w:rsidR="00344AB9" w:rsidRPr="00A00DB4" w:rsidRDefault="00344AB9" w:rsidP="00D524D8">
      <w:pPr>
        <w:spacing w:line="244" w:lineRule="auto"/>
        <w:ind w:left="720" w:right="720"/>
        <w:jc w:val="both"/>
        <w:rPr>
          <w:rFonts w:asciiTheme="minorHAnsi" w:hAnsiTheme="minorHAnsi" w:cstheme="minorHAnsi"/>
          <w:sz w:val="18"/>
          <w:szCs w:val="18"/>
        </w:rPr>
      </w:pPr>
    </w:p>
    <w:p w14:paraId="2C79B482" w14:textId="77777777" w:rsidR="00344AB9" w:rsidRPr="00A00DB4" w:rsidRDefault="00D524D8" w:rsidP="00D524D8">
      <w:pPr>
        <w:tabs>
          <w:tab w:val="left" w:pos="-1440"/>
        </w:tabs>
        <w:spacing w:line="244" w:lineRule="auto"/>
        <w:ind w:left="720" w:right="720"/>
        <w:jc w:val="both"/>
        <w:rPr>
          <w:rFonts w:asciiTheme="minorHAnsi" w:hAnsiTheme="minorHAnsi" w:cstheme="minorHAnsi"/>
          <w:sz w:val="18"/>
          <w:szCs w:val="18"/>
        </w:rPr>
      </w:pPr>
      <w:r>
        <w:rPr>
          <w:rFonts w:asciiTheme="minorHAnsi" w:hAnsiTheme="minorHAnsi" w:cstheme="minorHAnsi"/>
          <w:sz w:val="18"/>
          <w:szCs w:val="18"/>
        </w:rPr>
        <w:t xml:space="preserve">(c)  </w:t>
      </w:r>
      <w:r w:rsidR="00344AB9" w:rsidRPr="00A00DB4">
        <w:rPr>
          <w:rFonts w:asciiTheme="minorHAnsi" w:hAnsiTheme="minorHAnsi" w:cstheme="minorHAnsi"/>
          <w:sz w:val="18"/>
          <w:szCs w:val="18"/>
        </w:rPr>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540EB4A5" w14:textId="77777777" w:rsidR="00344AB9" w:rsidRPr="00A00DB4" w:rsidRDefault="00344AB9" w:rsidP="00D524D8">
      <w:pPr>
        <w:spacing w:line="244" w:lineRule="auto"/>
        <w:ind w:left="720" w:right="720"/>
        <w:jc w:val="both"/>
        <w:rPr>
          <w:rFonts w:asciiTheme="minorHAnsi" w:hAnsiTheme="minorHAnsi" w:cstheme="minorHAnsi"/>
          <w:sz w:val="18"/>
          <w:szCs w:val="18"/>
        </w:rPr>
      </w:pPr>
    </w:p>
    <w:p w14:paraId="5334FA7A" w14:textId="77777777" w:rsidR="00344AB9" w:rsidRPr="00A00DB4" w:rsidRDefault="00D524D8" w:rsidP="00D524D8">
      <w:pPr>
        <w:tabs>
          <w:tab w:val="left" w:pos="-1440"/>
        </w:tabs>
        <w:spacing w:line="244" w:lineRule="auto"/>
        <w:ind w:left="720" w:right="720"/>
        <w:jc w:val="both"/>
        <w:rPr>
          <w:rFonts w:asciiTheme="minorHAnsi" w:hAnsiTheme="minorHAnsi" w:cstheme="minorHAnsi"/>
          <w:sz w:val="18"/>
          <w:szCs w:val="18"/>
        </w:rPr>
      </w:pPr>
      <w:r>
        <w:rPr>
          <w:rFonts w:asciiTheme="minorHAnsi" w:hAnsiTheme="minorHAnsi" w:cstheme="minorHAnsi"/>
          <w:sz w:val="18"/>
          <w:szCs w:val="18"/>
        </w:rPr>
        <w:t xml:space="preserve">(d)  </w:t>
      </w:r>
      <w:r w:rsidR="00344AB9" w:rsidRPr="00A00DB4">
        <w:rPr>
          <w:rFonts w:asciiTheme="minorHAnsi" w:hAnsiTheme="minorHAnsi" w:cstheme="minorHAnsi"/>
          <w:sz w:val="18"/>
          <w:szCs w:val="18"/>
        </w:rPr>
        <w:t>Notifying in writing the contracting State Agency and the Indiana Department of Administration within ten (10) days after receiving notice from an employee under subdivision(c) (2) above, or otherwise receiving actual notice of such conviction; and</w:t>
      </w:r>
    </w:p>
    <w:p w14:paraId="327A00AC" w14:textId="77777777" w:rsidR="00344AB9" w:rsidRPr="00A00DB4" w:rsidRDefault="00344AB9" w:rsidP="00D524D8">
      <w:pPr>
        <w:spacing w:line="244" w:lineRule="auto"/>
        <w:ind w:left="720" w:right="720"/>
        <w:jc w:val="both"/>
        <w:rPr>
          <w:rFonts w:asciiTheme="minorHAnsi" w:hAnsiTheme="minorHAnsi" w:cstheme="minorHAnsi"/>
          <w:sz w:val="18"/>
          <w:szCs w:val="18"/>
        </w:rPr>
      </w:pPr>
    </w:p>
    <w:p w14:paraId="0D78A4F9" w14:textId="77777777" w:rsidR="00344AB9" w:rsidRPr="00A00DB4" w:rsidRDefault="00D524D8" w:rsidP="00D524D8">
      <w:pPr>
        <w:tabs>
          <w:tab w:val="left" w:pos="-1440"/>
        </w:tabs>
        <w:spacing w:line="244" w:lineRule="auto"/>
        <w:ind w:left="720" w:right="720"/>
        <w:jc w:val="both"/>
        <w:rPr>
          <w:rFonts w:asciiTheme="minorHAnsi" w:hAnsiTheme="minorHAnsi" w:cstheme="minorHAnsi"/>
          <w:sz w:val="18"/>
          <w:szCs w:val="18"/>
        </w:rPr>
      </w:pPr>
      <w:r>
        <w:rPr>
          <w:rFonts w:asciiTheme="minorHAnsi" w:hAnsiTheme="minorHAnsi" w:cstheme="minorHAnsi"/>
          <w:sz w:val="18"/>
          <w:szCs w:val="18"/>
        </w:rPr>
        <w:t xml:space="preserve">(e)  </w:t>
      </w:r>
      <w:r w:rsidR="00344AB9" w:rsidRPr="00A00DB4">
        <w:rPr>
          <w:rFonts w:asciiTheme="minorHAnsi" w:hAnsiTheme="minorHAnsi" w:cstheme="minorHAnsi"/>
          <w:sz w:val="18"/>
          <w:szCs w:val="18"/>
        </w:rPr>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85D99CE" w14:textId="77777777" w:rsidR="00344AB9" w:rsidRPr="00A00DB4" w:rsidRDefault="00344AB9" w:rsidP="00D524D8">
      <w:pPr>
        <w:spacing w:line="244" w:lineRule="auto"/>
        <w:ind w:left="720" w:right="720"/>
        <w:jc w:val="both"/>
        <w:rPr>
          <w:rFonts w:asciiTheme="minorHAnsi" w:hAnsiTheme="minorHAnsi" w:cstheme="minorHAnsi"/>
          <w:sz w:val="18"/>
          <w:szCs w:val="18"/>
        </w:rPr>
      </w:pPr>
    </w:p>
    <w:p w14:paraId="69E25A43" w14:textId="77777777" w:rsidR="00344AB9" w:rsidRPr="00A00DB4" w:rsidRDefault="00D524D8" w:rsidP="00D524D8">
      <w:pPr>
        <w:spacing w:line="244" w:lineRule="auto"/>
        <w:ind w:left="720" w:right="720"/>
        <w:jc w:val="both"/>
        <w:rPr>
          <w:rFonts w:asciiTheme="minorHAnsi" w:hAnsiTheme="minorHAnsi" w:cstheme="minorHAnsi"/>
          <w:sz w:val="18"/>
          <w:szCs w:val="18"/>
        </w:rPr>
      </w:pPr>
      <w:r>
        <w:rPr>
          <w:rFonts w:asciiTheme="minorHAnsi" w:hAnsiTheme="minorHAnsi" w:cstheme="minorHAnsi"/>
          <w:sz w:val="18"/>
          <w:szCs w:val="18"/>
        </w:rPr>
        <w:t xml:space="preserve">(f)  </w:t>
      </w:r>
      <w:r w:rsidR="00344AB9" w:rsidRPr="00A00DB4">
        <w:rPr>
          <w:rFonts w:asciiTheme="minorHAnsi" w:hAnsiTheme="minorHAnsi" w:cstheme="minorHAnsi"/>
          <w:sz w:val="18"/>
          <w:szCs w:val="18"/>
        </w:rPr>
        <w:t>Making a good faith effort to maintain a drug-free workplace through the implementation of subparagraphs (a) through (e) above.</w:t>
      </w:r>
    </w:p>
    <w:p w14:paraId="2BADA1CB" w14:textId="77777777" w:rsidR="00344AB9" w:rsidRPr="00A00DB4" w:rsidRDefault="00344AB9" w:rsidP="00344AB9">
      <w:pPr>
        <w:spacing w:line="243" w:lineRule="auto"/>
        <w:rPr>
          <w:rFonts w:asciiTheme="minorHAnsi" w:hAnsiTheme="minorHAnsi" w:cstheme="minorHAnsi"/>
          <w:sz w:val="18"/>
          <w:szCs w:val="18"/>
        </w:rPr>
      </w:pPr>
    </w:p>
    <w:p w14:paraId="3F24C056" w14:textId="77777777" w:rsidR="00344AB9" w:rsidRPr="00A00DB4" w:rsidRDefault="00344AB9" w:rsidP="00344AB9">
      <w:pPr>
        <w:spacing w:line="243" w:lineRule="auto"/>
        <w:rPr>
          <w:rFonts w:asciiTheme="minorHAnsi" w:hAnsiTheme="minorHAnsi" w:cstheme="minorHAnsi"/>
          <w:sz w:val="18"/>
          <w:szCs w:val="18"/>
        </w:rPr>
      </w:pPr>
    </w:p>
    <w:p w14:paraId="7FF38A0A" w14:textId="77777777" w:rsidR="00344AB9" w:rsidRPr="00A00DB4" w:rsidRDefault="00191C9D" w:rsidP="00191C9D">
      <w:pPr>
        <w:tabs>
          <w:tab w:val="left" w:pos="5865"/>
        </w:tabs>
        <w:rPr>
          <w:rFonts w:asciiTheme="minorHAnsi" w:hAnsiTheme="minorHAnsi" w:cstheme="minorHAnsi"/>
          <w:sz w:val="18"/>
          <w:szCs w:val="18"/>
        </w:rPr>
      </w:pPr>
      <w:r>
        <w:rPr>
          <w:rFonts w:asciiTheme="minorHAnsi" w:hAnsiTheme="minorHAnsi" w:cstheme="minorHAnsi"/>
          <w:sz w:val="18"/>
          <w:szCs w:val="18"/>
        </w:rPr>
        <w:tab/>
      </w:r>
    </w:p>
    <w:p w14:paraId="3D03A9EE" w14:textId="77777777" w:rsidR="00D228F9" w:rsidRPr="00191C9D" w:rsidRDefault="00D228F9" w:rsidP="00D228F9">
      <w:pPr>
        <w:jc w:val="center"/>
        <w:rPr>
          <w:rFonts w:asciiTheme="minorHAnsi" w:hAnsiTheme="minorHAnsi" w:cstheme="minorHAnsi"/>
          <w:b/>
          <w:sz w:val="20"/>
        </w:rPr>
      </w:pPr>
      <w:r w:rsidRPr="00191C9D">
        <w:rPr>
          <w:rFonts w:asciiTheme="minorHAnsi" w:hAnsiTheme="minorHAnsi" w:cstheme="minorHAnsi"/>
          <w:b/>
          <w:sz w:val="20"/>
        </w:rPr>
        <w:t>SECRETARY OF STATE REGISTRATION</w:t>
      </w:r>
    </w:p>
    <w:p w14:paraId="509AD285" w14:textId="77777777" w:rsidR="00D228F9" w:rsidRPr="00A00DB4" w:rsidRDefault="00D228F9" w:rsidP="00D228F9">
      <w:pPr>
        <w:rPr>
          <w:rFonts w:asciiTheme="minorHAnsi" w:hAnsiTheme="minorHAnsi" w:cstheme="minorHAnsi"/>
          <w:sz w:val="18"/>
          <w:szCs w:val="18"/>
        </w:rPr>
      </w:pPr>
    </w:p>
    <w:p w14:paraId="5E8B27F5" w14:textId="77777777" w:rsidR="00D228F9" w:rsidRPr="00A00DB4" w:rsidRDefault="00D228F9" w:rsidP="00D228F9">
      <w:pPr>
        <w:rPr>
          <w:rFonts w:asciiTheme="minorHAnsi" w:hAnsiTheme="minorHAnsi" w:cstheme="minorHAnsi"/>
          <w:sz w:val="18"/>
          <w:szCs w:val="18"/>
        </w:rPr>
      </w:pPr>
      <w:r w:rsidRPr="00A00DB4">
        <w:rPr>
          <w:rFonts w:asciiTheme="minorHAnsi" w:hAnsiTheme="minorHAnsi" w:cstheme="minorHAnsi"/>
          <w:sz w:val="18"/>
          <w:szCs w:val="18"/>
        </w:rPr>
        <w:t xml:space="preserve">In accordance with IC 5-22-16-4, an offeror </w:t>
      </w:r>
      <w:r w:rsidR="00F2685F" w:rsidRPr="00A00DB4">
        <w:rPr>
          <w:rFonts w:asciiTheme="minorHAnsi" w:hAnsiTheme="minorHAnsi" w:cstheme="minorHAnsi"/>
          <w:sz w:val="18"/>
          <w:szCs w:val="18"/>
        </w:rPr>
        <w:t>or subcontractor</w:t>
      </w:r>
      <w:r w:rsidR="003548DE" w:rsidRPr="00A00DB4">
        <w:rPr>
          <w:rFonts w:asciiTheme="minorHAnsi" w:hAnsiTheme="minorHAnsi" w:cstheme="minorHAnsi"/>
          <w:sz w:val="18"/>
          <w:szCs w:val="18"/>
        </w:rPr>
        <w:t xml:space="preserve"> desiring to perform any portion of the work described by this bid/</w:t>
      </w:r>
      <w:r w:rsidR="009507C2" w:rsidRPr="00A00DB4">
        <w:rPr>
          <w:rFonts w:asciiTheme="minorHAnsi" w:hAnsiTheme="minorHAnsi" w:cstheme="minorHAnsi"/>
          <w:sz w:val="18"/>
          <w:szCs w:val="18"/>
        </w:rPr>
        <w:t>quote that</w:t>
      </w:r>
      <w:r w:rsidR="003548DE" w:rsidRPr="00A00DB4">
        <w:rPr>
          <w:rFonts w:asciiTheme="minorHAnsi" w:hAnsiTheme="minorHAnsi" w:cstheme="minorHAnsi"/>
          <w:sz w:val="18"/>
          <w:szCs w:val="18"/>
        </w:rPr>
        <w:t xml:space="preserve"> is a business required to register with the Secretary of State</w:t>
      </w:r>
      <w:r w:rsidR="00A94488" w:rsidRPr="00A00DB4">
        <w:rPr>
          <w:rFonts w:asciiTheme="minorHAnsi" w:hAnsiTheme="minorHAnsi" w:cstheme="minorHAnsi"/>
          <w:sz w:val="18"/>
          <w:szCs w:val="18"/>
        </w:rPr>
        <w:t>.</w:t>
      </w:r>
      <w:r w:rsidRPr="00A00DB4">
        <w:rPr>
          <w:rFonts w:asciiTheme="minorHAnsi" w:hAnsiTheme="minorHAnsi" w:cstheme="minorHAnsi"/>
          <w:sz w:val="18"/>
          <w:szCs w:val="18"/>
        </w:rPr>
        <w:t xml:space="preserve">  </w:t>
      </w:r>
      <w:r w:rsidR="00F2685F" w:rsidRPr="00A00DB4">
        <w:rPr>
          <w:rFonts w:asciiTheme="minorHAnsi" w:hAnsiTheme="minorHAnsi" w:cstheme="minorHAnsi"/>
          <w:sz w:val="18"/>
          <w:szCs w:val="18"/>
        </w:rPr>
        <w:t xml:space="preserve">The registration requirement </w:t>
      </w:r>
      <w:r w:rsidRPr="00A00DB4">
        <w:rPr>
          <w:rFonts w:asciiTheme="minorHAnsi" w:hAnsiTheme="minorHAnsi" w:cstheme="minorHAnsi"/>
          <w:sz w:val="18"/>
          <w:szCs w:val="18"/>
        </w:rPr>
        <w:t>is applicable to all limited liability partnerships, limited partnerships, corporations, S-corporations, nonprofit corporations and limited liability companies.</w:t>
      </w:r>
    </w:p>
    <w:p w14:paraId="1B88D492" w14:textId="77777777" w:rsidR="00D228F9" w:rsidRPr="00A00DB4" w:rsidRDefault="00D228F9" w:rsidP="00D228F9">
      <w:pPr>
        <w:rPr>
          <w:rFonts w:asciiTheme="minorHAnsi" w:hAnsiTheme="minorHAnsi" w:cstheme="minorHAnsi"/>
          <w:sz w:val="18"/>
          <w:szCs w:val="18"/>
        </w:rPr>
      </w:pPr>
    </w:p>
    <w:p w14:paraId="6B4FB476" w14:textId="77777777" w:rsidR="0061597B" w:rsidRPr="00A00DB4" w:rsidRDefault="00D228F9" w:rsidP="00D228F9">
      <w:pPr>
        <w:rPr>
          <w:rFonts w:asciiTheme="minorHAnsi" w:hAnsiTheme="minorHAnsi" w:cstheme="minorHAnsi"/>
          <w:sz w:val="18"/>
          <w:szCs w:val="18"/>
        </w:rPr>
      </w:pPr>
      <w:r w:rsidRPr="00A00DB4">
        <w:rPr>
          <w:rFonts w:asciiTheme="minorHAnsi" w:hAnsiTheme="minorHAnsi" w:cstheme="minorHAnsi"/>
          <w:sz w:val="18"/>
          <w:szCs w:val="18"/>
        </w:rPr>
        <w:t xml:space="preserve">Information concerning registration with the Secretary of State may be obtained by contacting: </w:t>
      </w:r>
      <w:r w:rsidRPr="00A00DB4">
        <w:rPr>
          <w:rFonts w:asciiTheme="minorHAnsi" w:hAnsiTheme="minorHAnsi" w:cstheme="minorHAnsi"/>
          <w:sz w:val="18"/>
          <w:szCs w:val="18"/>
        </w:rPr>
        <w:tab/>
      </w:r>
    </w:p>
    <w:p w14:paraId="6BCB0162" w14:textId="77777777" w:rsidR="00BA17F2" w:rsidRPr="00A00DB4" w:rsidRDefault="00BA17F2" w:rsidP="00D228F9">
      <w:pPr>
        <w:rPr>
          <w:rFonts w:asciiTheme="minorHAnsi" w:hAnsiTheme="minorHAnsi" w:cstheme="minorHAnsi"/>
          <w:sz w:val="18"/>
          <w:szCs w:val="18"/>
        </w:rPr>
      </w:pPr>
    </w:p>
    <w:p w14:paraId="660109CE" w14:textId="77777777" w:rsidR="00D228F9" w:rsidRPr="00A00DB4" w:rsidRDefault="0061597B" w:rsidP="0061597B">
      <w:pPr>
        <w:ind w:left="720" w:firstLine="720"/>
        <w:rPr>
          <w:rFonts w:asciiTheme="minorHAnsi" w:hAnsiTheme="minorHAnsi" w:cstheme="minorHAnsi"/>
          <w:sz w:val="18"/>
          <w:szCs w:val="18"/>
        </w:rPr>
      </w:pPr>
      <w:smartTag w:uri="urn:schemas-microsoft-com:office:smarttags" w:element="State">
        <w:r w:rsidRPr="00A00DB4">
          <w:rPr>
            <w:rFonts w:asciiTheme="minorHAnsi" w:hAnsiTheme="minorHAnsi" w:cstheme="minorHAnsi"/>
            <w:sz w:val="18"/>
            <w:szCs w:val="18"/>
          </w:rPr>
          <w:t>I</w:t>
        </w:r>
        <w:r w:rsidR="00D228F9" w:rsidRPr="00A00DB4">
          <w:rPr>
            <w:rFonts w:asciiTheme="minorHAnsi" w:hAnsiTheme="minorHAnsi" w:cstheme="minorHAnsi"/>
            <w:sz w:val="18"/>
            <w:szCs w:val="18"/>
          </w:rPr>
          <w:t>ndiana</w:t>
        </w:r>
      </w:smartTag>
      <w:r w:rsidR="00D228F9" w:rsidRPr="00A00DB4">
        <w:rPr>
          <w:rFonts w:asciiTheme="minorHAnsi" w:hAnsiTheme="minorHAnsi" w:cstheme="minorHAnsi"/>
          <w:sz w:val="18"/>
          <w:szCs w:val="18"/>
        </w:rPr>
        <w:t xml:space="preserve"> Secretary of State of </w:t>
      </w:r>
      <w:smartTag w:uri="urn:schemas-microsoft-com:office:smarttags" w:element="place">
        <w:smartTag w:uri="urn:schemas-microsoft-com:office:smarttags" w:element="State">
          <w:r w:rsidR="00D228F9" w:rsidRPr="00A00DB4">
            <w:rPr>
              <w:rFonts w:asciiTheme="minorHAnsi" w:hAnsiTheme="minorHAnsi" w:cstheme="minorHAnsi"/>
              <w:sz w:val="18"/>
              <w:szCs w:val="18"/>
            </w:rPr>
            <w:t>Indiana</w:t>
          </w:r>
        </w:smartTag>
      </w:smartTag>
      <w:r w:rsidR="00D228F9" w:rsidRPr="00A00DB4">
        <w:rPr>
          <w:rFonts w:asciiTheme="minorHAnsi" w:hAnsiTheme="minorHAnsi" w:cstheme="minorHAnsi"/>
          <w:sz w:val="18"/>
          <w:szCs w:val="18"/>
        </w:rPr>
        <w:tab/>
      </w:r>
    </w:p>
    <w:p w14:paraId="50E211C1" w14:textId="77777777" w:rsidR="00D228F9" w:rsidRPr="00A00DB4" w:rsidRDefault="00D228F9" w:rsidP="00D228F9">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Corporation Section</w:t>
      </w:r>
    </w:p>
    <w:p w14:paraId="0BD004DD" w14:textId="77777777" w:rsidR="00D228F9" w:rsidRPr="00A00DB4" w:rsidRDefault="00D228F9" w:rsidP="00D228F9">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302 W. Washington St. Rom E018</w:t>
      </w:r>
    </w:p>
    <w:p w14:paraId="46574D67" w14:textId="77777777" w:rsidR="00D228F9" w:rsidRPr="00A00DB4" w:rsidRDefault="00D228F9" w:rsidP="00D228F9">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r>
      <w:smartTag w:uri="urn:schemas-microsoft-com:office:smarttags" w:element="place">
        <w:smartTag w:uri="urn:schemas-microsoft-com:office:smarttags" w:element="City">
          <w:r w:rsidRPr="00A00DB4">
            <w:rPr>
              <w:rFonts w:asciiTheme="minorHAnsi" w:hAnsiTheme="minorHAnsi" w:cstheme="minorHAnsi"/>
              <w:sz w:val="18"/>
              <w:szCs w:val="18"/>
            </w:rPr>
            <w:t>Indianapolis</w:t>
          </w:r>
        </w:smartTag>
        <w:r w:rsidRPr="00A00DB4">
          <w:rPr>
            <w:rFonts w:asciiTheme="minorHAnsi" w:hAnsiTheme="minorHAnsi" w:cstheme="minorHAnsi"/>
            <w:sz w:val="18"/>
            <w:szCs w:val="18"/>
          </w:rPr>
          <w:t xml:space="preserve">, </w:t>
        </w:r>
        <w:smartTag w:uri="urn:schemas-microsoft-com:office:smarttags" w:element="State">
          <w:r w:rsidRPr="00A00DB4">
            <w:rPr>
              <w:rFonts w:asciiTheme="minorHAnsi" w:hAnsiTheme="minorHAnsi" w:cstheme="minorHAnsi"/>
              <w:sz w:val="18"/>
              <w:szCs w:val="18"/>
            </w:rPr>
            <w:t>IN</w:t>
          </w:r>
        </w:smartTag>
        <w:r w:rsidRPr="00A00DB4">
          <w:rPr>
            <w:rFonts w:asciiTheme="minorHAnsi" w:hAnsiTheme="minorHAnsi" w:cstheme="minorHAnsi"/>
            <w:sz w:val="18"/>
            <w:szCs w:val="18"/>
          </w:rPr>
          <w:t xml:space="preserve"> </w:t>
        </w:r>
        <w:smartTag w:uri="urn:schemas-microsoft-com:office:smarttags" w:element="PostalCode">
          <w:r w:rsidRPr="00A00DB4">
            <w:rPr>
              <w:rFonts w:asciiTheme="minorHAnsi" w:hAnsiTheme="minorHAnsi" w:cstheme="minorHAnsi"/>
              <w:sz w:val="18"/>
              <w:szCs w:val="18"/>
            </w:rPr>
            <w:t>46204</w:t>
          </w:r>
        </w:smartTag>
      </w:smartTag>
    </w:p>
    <w:p w14:paraId="1E414E53" w14:textId="77777777" w:rsidR="00D228F9" w:rsidRPr="00A00DB4" w:rsidRDefault="00D228F9" w:rsidP="00D228F9">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(317) 232-6576</w:t>
      </w:r>
    </w:p>
    <w:p w14:paraId="4A667AD4" w14:textId="77777777" w:rsidR="004E119F" w:rsidRPr="00A00DB4" w:rsidRDefault="004E119F" w:rsidP="002A535A">
      <w:pPr>
        <w:jc w:val="center"/>
        <w:rPr>
          <w:rFonts w:asciiTheme="minorHAnsi" w:hAnsiTheme="minorHAnsi" w:cstheme="minorHAnsi"/>
          <w:b/>
          <w:sz w:val="18"/>
          <w:szCs w:val="18"/>
        </w:rPr>
      </w:pPr>
    </w:p>
    <w:p w14:paraId="5882E517" w14:textId="77777777" w:rsidR="004E119F" w:rsidRPr="00A00DB4" w:rsidRDefault="004E119F" w:rsidP="002A535A">
      <w:pPr>
        <w:jc w:val="center"/>
        <w:rPr>
          <w:rFonts w:asciiTheme="minorHAnsi" w:hAnsiTheme="minorHAnsi" w:cstheme="minorHAnsi"/>
          <w:b/>
          <w:sz w:val="18"/>
          <w:szCs w:val="18"/>
        </w:rPr>
      </w:pPr>
    </w:p>
    <w:p w14:paraId="309B8789" w14:textId="77777777" w:rsidR="004E119F" w:rsidRPr="00A00DB4" w:rsidRDefault="004E119F" w:rsidP="002A535A">
      <w:pPr>
        <w:jc w:val="center"/>
        <w:rPr>
          <w:rFonts w:asciiTheme="minorHAnsi" w:hAnsiTheme="minorHAnsi" w:cstheme="minorHAnsi"/>
          <w:b/>
          <w:sz w:val="18"/>
          <w:szCs w:val="18"/>
        </w:rPr>
      </w:pPr>
    </w:p>
    <w:p w14:paraId="59AB66FD" w14:textId="77777777" w:rsidR="004E119F" w:rsidRPr="00A00DB4" w:rsidRDefault="004E119F" w:rsidP="002A535A">
      <w:pPr>
        <w:jc w:val="center"/>
        <w:rPr>
          <w:rFonts w:asciiTheme="minorHAnsi" w:hAnsiTheme="minorHAnsi" w:cstheme="minorHAnsi"/>
          <w:b/>
          <w:sz w:val="18"/>
          <w:szCs w:val="18"/>
        </w:rPr>
      </w:pPr>
    </w:p>
    <w:p w14:paraId="1F9AD80C" w14:textId="77777777" w:rsidR="004E119F" w:rsidRPr="00A00DB4" w:rsidRDefault="004E119F" w:rsidP="002A535A">
      <w:pPr>
        <w:jc w:val="center"/>
        <w:rPr>
          <w:rFonts w:asciiTheme="minorHAnsi" w:hAnsiTheme="minorHAnsi" w:cstheme="minorHAnsi"/>
          <w:b/>
          <w:sz w:val="18"/>
          <w:szCs w:val="18"/>
        </w:rPr>
      </w:pPr>
    </w:p>
    <w:p w14:paraId="125EF990" w14:textId="77777777" w:rsidR="004E119F" w:rsidRPr="00A00DB4" w:rsidRDefault="004E119F" w:rsidP="002A535A">
      <w:pPr>
        <w:jc w:val="center"/>
        <w:rPr>
          <w:rFonts w:asciiTheme="minorHAnsi" w:hAnsiTheme="minorHAnsi" w:cstheme="minorHAnsi"/>
          <w:b/>
          <w:sz w:val="18"/>
          <w:szCs w:val="18"/>
        </w:rPr>
      </w:pPr>
    </w:p>
    <w:p w14:paraId="6098BB70" w14:textId="77777777" w:rsidR="004E119F" w:rsidRPr="00A00DB4" w:rsidRDefault="004E119F" w:rsidP="002A535A">
      <w:pPr>
        <w:jc w:val="center"/>
        <w:rPr>
          <w:rFonts w:asciiTheme="minorHAnsi" w:hAnsiTheme="minorHAnsi" w:cstheme="minorHAnsi"/>
          <w:b/>
          <w:sz w:val="18"/>
          <w:szCs w:val="18"/>
        </w:rPr>
      </w:pPr>
    </w:p>
    <w:p w14:paraId="5E5BA562" w14:textId="77777777" w:rsidR="004E119F" w:rsidRPr="00A00DB4" w:rsidRDefault="004E119F" w:rsidP="002A535A">
      <w:pPr>
        <w:jc w:val="center"/>
        <w:rPr>
          <w:rFonts w:asciiTheme="minorHAnsi" w:hAnsiTheme="minorHAnsi" w:cstheme="minorHAnsi"/>
          <w:b/>
          <w:sz w:val="18"/>
          <w:szCs w:val="18"/>
        </w:rPr>
      </w:pPr>
    </w:p>
    <w:p w14:paraId="7CE47771" w14:textId="77777777" w:rsidR="004E119F" w:rsidRPr="00A00DB4" w:rsidRDefault="004E119F" w:rsidP="002A535A">
      <w:pPr>
        <w:jc w:val="center"/>
        <w:rPr>
          <w:rFonts w:asciiTheme="minorHAnsi" w:hAnsiTheme="minorHAnsi" w:cstheme="minorHAnsi"/>
          <w:b/>
          <w:sz w:val="18"/>
          <w:szCs w:val="18"/>
        </w:rPr>
      </w:pPr>
    </w:p>
    <w:p w14:paraId="63C717E5" w14:textId="77777777" w:rsidR="004E119F" w:rsidRPr="00A00DB4" w:rsidRDefault="004E119F" w:rsidP="002A535A">
      <w:pPr>
        <w:jc w:val="center"/>
        <w:rPr>
          <w:rFonts w:asciiTheme="minorHAnsi" w:hAnsiTheme="minorHAnsi" w:cstheme="minorHAnsi"/>
          <w:b/>
          <w:sz w:val="18"/>
          <w:szCs w:val="18"/>
        </w:rPr>
      </w:pPr>
    </w:p>
    <w:p w14:paraId="67EC911E" w14:textId="77777777" w:rsidR="004E119F" w:rsidRPr="00A00DB4" w:rsidRDefault="004E119F" w:rsidP="002A535A">
      <w:pPr>
        <w:jc w:val="center"/>
        <w:rPr>
          <w:rFonts w:asciiTheme="minorHAnsi" w:hAnsiTheme="minorHAnsi" w:cstheme="minorHAnsi"/>
          <w:b/>
          <w:sz w:val="18"/>
          <w:szCs w:val="18"/>
        </w:rPr>
      </w:pPr>
    </w:p>
    <w:p w14:paraId="79881F6F" w14:textId="77777777" w:rsidR="004E119F" w:rsidRPr="00A00DB4" w:rsidRDefault="004E119F" w:rsidP="002A535A">
      <w:pPr>
        <w:jc w:val="center"/>
        <w:rPr>
          <w:rFonts w:asciiTheme="minorHAnsi" w:hAnsiTheme="minorHAnsi" w:cstheme="minorHAnsi"/>
          <w:b/>
          <w:sz w:val="18"/>
          <w:szCs w:val="18"/>
        </w:rPr>
      </w:pPr>
    </w:p>
    <w:p w14:paraId="762AE8F8" w14:textId="77777777" w:rsidR="004E119F" w:rsidRPr="00A00DB4" w:rsidRDefault="004E119F" w:rsidP="002A535A">
      <w:pPr>
        <w:jc w:val="center"/>
        <w:rPr>
          <w:rFonts w:asciiTheme="minorHAnsi" w:hAnsiTheme="minorHAnsi" w:cstheme="minorHAnsi"/>
          <w:b/>
          <w:sz w:val="18"/>
          <w:szCs w:val="18"/>
        </w:rPr>
      </w:pPr>
    </w:p>
    <w:p w14:paraId="3099E254" w14:textId="1D61C1BB" w:rsidR="00855993" w:rsidRDefault="00855993">
      <w:pPr>
        <w:widowControl/>
        <w:rPr>
          <w:rFonts w:asciiTheme="minorHAnsi" w:hAnsiTheme="minorHAnsi" w:cstheme="minorHAnsi"/>
          <w:b/>
          <w:sz w:val="18"/>
          <w:szCs w:val="18"/>
        </w:rPr>
      </w:pPr>
      <w:r>
        <w:rPr>
          <w:rFonts w:asciiTheme="minorHAnsi" w:hAnsiTheme="minorHAnsi" w:cstheme="minorHAnsi"/>
          <w:b/>
          <w:sz w:val="18"/>
          <w:szCs w:val="18"/>
        </w:rPr>
        <w:br w:type="page"/>
      </w:r>
    </w:p>
    <w:p w14:paraId="1A8C6FFC" w14:textId="77777777" w:rsidR="004E119F" w:rsidRPr="00191C9D" w:rsidRDefault="00D976B0" w:rsidP="00D976B0">
      <w:pPr>
        <w:jc w:val="center"/>
        <w:rPr>
          <w:rFonts w:asciiTheme="minorHAnsi" w:hAnsiTheme="minorHAnsi" w:cstheme="minorHAnsi"/>
          <w:b/>
          <w:sz w:val="20"/>
        </w:rPr>
      </w:pPr>
      <w:r w:rsidRPr="00191C9D">
        <w:rPr>
          <w:rFonts w:asciiTheme="minorHAnsi" w:hAnsiTheme="minorHAnsi" w:cstheme="minorHAnsi"/>
          <w:b/>
          <w:bCs/>
          <w:sz w:val="20"/>
        </w:rPr>
        <w:lastRenderedPageBreak/>
        <w:t>EXTEND PRICING TO OTHER GOVERNMENTAL BODIES</w:t>
      </w:r>
    </w:p>
    <w:p w14:paraId="18B0C442" w14:textId="77777777" w:rsidR="004E119F" w:rsidRPr="00A00DB4" w:rsidRDefault="004E119F" w:rsidP="004E119F">
      <w:pPr>
        <w:rPr>
          <w:rFonts w:asciiTheme="minorHAnsi" w:hAnsiTheme="minorHAnsi" w:cstheme="minorHAnsi"/>
          <w:sz w:val="18"/>
          <w:szCs w:val="18"/>
        </w:rPr>
      </w:pPr>
    </w:p>
    <w:p w14:paraId="5065C3CF" w14:textId="77777777" w:rsidR="004E119F" w:rsidRPr="00A00DB4" w:rsidRDefault="004E119F" w:rsidP="004E119F">
      <w:pPr>
        <w:widowControl/>
        <w:numPr>
          <w:ilvl w:val="0"/>
          <w:numId w:val="30"/>
        </w:numPr>
        <w:rPr>
          <w:rFonts w:asciiTheme="minorHAnsi" w:hAnsiTheme="minorHAnsi" w:cstheme="minorHAnsi"/>
          <w:sz w:val="18"/>
          <w:szCs w:val="18"/>
        </w:rPr>
      </w:pPr>
      <w:r w:rsidRPr="00A00DB4">
        <w:rPr>
          <w:rFonts w:asciiTheme="minorHAnsi" w:hAnsiTheme="minorHAnsi" w:cstheme="minorHAnsi"/>
          <w:sz w:val="18"/>
          <w:szCs w:val="18"/>
        </w:rPr>
        <w:t>Will you extend your prices of awarded products or services to other governmental bodies?</w:t>
      </w:r>
    </w:p>
    <w:p w14:paraId="6B15C000" w14:textId="77777777" w:rsidR="004E119F" w:rsidRPr="00A00DB4" w:rsidRDefault="004E119F" w:rsidP="00D524D8">
      <w:pPr>
        <w:widowControl/>
        <w:numPr>
          <w:ilvl w:val="1"/>
          <w:numId w:val="30"/>
        </w:numPr>
        <w:ind w:right="720"/>
        <w:rPr>
          <w:rFonts w:asciiTheme="minorHAnsi" w:hAnsiTheme="minorHAnsi" w:cstheme="minorHAnsi"/>
          <w:sz w:val="18"/>
          <w:szCs w:val="18"/>
        </w:rPr>
      </w:pPr>
      <w:r w:rsidRPr="00A00DB4">
        <w:rPr>
          <w:rFonts w:asciiTheme="minorHAnsi" w:hAnsiTheme="minorHAnsi" w:cstheme="minorHAnsi"/>
          <w:sz w:val="18"/>
          <w:szCs w:val="18"/>
        </w:rPr>
        <w:t>Other governmental body means an agency, board, branch bureau, commission, council, department, institution, office or establishment of (a) the judicial branch, (b) the legislative branch, (c) a political subdivision, which includes towns, cities, school corporations and local governments, (d) a state educational institution.</w:t>
      </w:r>
    </w:p>
    <w:p w14:paraId="3C73BE1B" w14:textId="77777777" w:rsidR="004E119F" w:rsidRPr="00A00DB4" w:rsidRDefault="004E119F" w:rsidP="00D524D8">
      <w:pPr>
        <w:widowControl/>
        <w:numPr>
          <w:ilvl w:val="1"/>
          <w:numId w:val="30"/>
        </w:numPr>
        <w:ind w:right="720"/>
        <w:rPr>
          <w:rFonts w:asciiTheme="minorHAnsi" w:hAnsiTheme="minorHAnsi" w:cstheme="minorHAnsi"/>
          <w:sz w:val="18"/>
          <w:szCs w:val="18"/>
        </w:rPr>
      </w:pPr>
      <w:r w:rsidRPr="00A00DB4">
        <w:rPr>
          <w:rFonts w:asciiTheme="minorHAnsi" w:hAnsiTheme="minorHAnsi" w:cstheme="minorHAnsi"/>
          <w:sz w:val="18"/>
          <w:szCs w:val="18"/>
        </w:rPr>
        <w:t>The State DOES NOT accept any responsibility for purchase orders issued by other governmental bodies.</w:t>
      </w:r>
    </w:p>
    <w:p w14:paraId="3F50E042" w14:textId="77777777" w:rsidR="004E119F" w:rsidRPr="00A00DB4" w:rsidRDefault="004E119F" w:rsidP="00D524D8">
      <w:pPr>
        <w:widowControl/>
        <w:numPr>
          <w:ilvl w:val="1"/>
          <w:numId w:val="30"/>
        </w:numPr>
        <w:ind w:right="720"/>
        <w:rPr>
          <w:rFonts w:asciiTheme="minorHAnsi" w:hAnsiTheme="minorHAnsi" w:cstheme="minorHAnsi"/>
          <w:sz w:val="18"/>
          <w:szCs w:val="18"/>
        </w:rPr>
      </w:pPr>
      <w:r w:rsidRPr="00A00DB4">
        <w:rPr>
          <w:rFonts w:asciiTheme="minorHAnsi" w:hAnsiTheme="minorHAnsi" w:cstheme="minorHAnsi"/>
          <w:sz w:val="18"/>
          <w:szCs w:val="18"/>
        </w:rPr>
        <w:t>All other governmental bodies must be willing to accept bid items as described in the specifications without any changes once the bid is awarded.</w:t>
      </w:r>
    </w:p>
    <w:p w14:paraId="1CB824A3" w14:textId="77777777" w:rsidR="004E119F" w:rsidRPr="00A00DB4" w:rsidRDefault="004E119F" w:rsidP="004E119F">
      <w:pPr>
        <w:rPr>
          <w:rFonts w:asciiTheme="minorHAnsi" w:hAnsiTheme="minorHAnsi" w:cstheme="minorHAnsi"/>
          <w:sz w:val="18"/>
          <w:szCs w:val="18"/>
        </w:rPr>
      </w:pPr>
    </w:p>
    <w:p w14:paraId="5F6240D4" w14:textId="316BBE02" w:rsidR="00D524D8" w:rsidRPr="004A3A90" w:rsidRDefault="00D524D8" w:rsidP="00D524D8">
      <w:pPr>
        <w:pStyle w:val="BodyTextIndent"/>
        <w:widowControl/>
        <w:tabs>
          <w:tab w:val="clear" w:pos="-1440"/>
        </w:tabs>
        <w:spacing w:line="240" w:lineRule="auto"/>
        <w:ind w:left="720" w:firstLine="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w:t>
      </w:r>
      <w:ins w:id="22" w:author="Crncic, Autumn" w:date="2020-09-16T17:23:00Z">
        <w:r w:rsidR="0017161C">
          <w:rPr>
            <w:rFonts w:asciiTheme="minorHAnsi" w:hAnsiTheme="minorHAnsi" w:cstheme="minorHAnsi"/>
            <w:sz w:val="18"/>
            <w:szCs w:val="18"/>
          </w:rPr>
          <w:t>X</w:t>
        </w:r>
      </w:ins>
      <w:r>
        <w:rPr>
          <w:rFonts w:asciiTheme="minorHAnsi" w:hAnsiTheme="minorHAnsi" w:cstheme="minorHAnsi"/>
          <w:sz w:val="18"/>
          <w:szCs w:val="18"/>
        </w:rPr>
        <w:t>____</w:t>
      </w:r>
    </w:p>
    <w:p w14:paraId="575DE705" w14:textId="77777777" w:rsidR="004E119F" w:rsidRPr="00A00DB4" w:rsidRDefault="004E119F" w:rsidP="004E119F">
      <w:pPr>
        <w:rPr>
          <w:rFonts w:asciiTheme="minorHAnsi" w:hAnsiTheme="minorHAnsi" w:cstheme="minorHAnsi"/>
        </w:rPr>
      </w:pPr>
    </w:p>
    <w:p w14:paraId="48749B22" w14:textId="77777777" w:rsidR="004F446F" w:rsidRPr="00191C9D" w:rsidRDefault="00191C9D" w:rsidP="00D976B0">
      <w:pPr>
        <w:jc w:val="center"/>
        <w:rPr>
          <w:rFonts w:asciiTheme="minorHAnsi" w:hAnsiTheme="minorHAnsi" w:cstheme="minorHAnsi"/>
          <w:b/>
          <w:sz w:val="20"/>
        </w:rPr>
      </w:pPr>
      <w:proofErr w:type="spellStart"/>
      <w:r w:rsidRPr="00191C9D">
        <w:rPr>
          <w:rFonts w:asciiTheme="minorHAnsi" w:hAnsiTheme="minorHAnsi" w:cstheme="minorHAnsi"/>
          <w:b/>
          <w:i/>
          <w:sz w:val="22"/>
          <w:szCs w:val="22"/>
        </w:rPr>
        <w:t>OneIndiana</w:t>
      </w:r>
      <w:proofErr w:type="spellEnd"/>
      <w:r w:rsidR="00D976B0" w:rsidRPr="00191C9D">
        <w:rPr>
          <w:rFonts w:asciiTheme="minorHAnsi" w:hAnsiTheme="minorHAnsi" w:cstheme="minorHAnsi"/>
          <w:b/>
          <w:sz w:val="20"/>
        </w:rPr>
        <w:t xml:space="preserve"> DESCRIPTION AND REQUIREMENTS</w:t>
      </w:r>
    </w:p>
    <w:p w14:paraId="3C704BE8" w14:textId="77777777" w:rsidR="004F446F" w:rsidRPr="00A00DB4" w:rsidRDefault="004F446F" w:rsidP="004F446F">
      <w:pPr>
        <w:rPr>
          <w:rFonts w:asciiTheme="minorHAnsi" w:hAnsiTheme="minorHAnsi" w:cstheme="minorHAnsi"/>
          <w:sz w:val="18"/>
          <w:szCs w:val="18"/>
        </w:rPr>
      </w:pPr>
    </w:p>
    <w:p w14:paraId="3B1CD3FB" w14:textId="70271BD1" w:rsidR="004F446F" w:rsidRPr="00A00DB4" w:rsidRDefault="004F446F" w:rsidP="00D524D8">
      <w:pPr>
        <w:jc w:val="both"/>
        <w:rPr>
          <w:rFonts w:asciiTheme="minorHAnsi" w:hAnsiTheme="minorHAnsi" w:cstheme="minorHAnsi"/>
          <w:sz w:val="18"/>
          <w:szCs w:val="18"/>
        </w:rPr>
      </w:pPr>
      <w:r w:rsidRPr="00A00DB4">
        <w:rPr>
          <w:rFonts w:asciiTheme="minorHAnsi" w:hAnsiTheme="minorHAnsi" w:cstheme="minorHAnsi"/>
          <w:sz w:val="18"/>
          <w:szCs w:val="18"/>
        </w:rPr>
        <w:t xml:space="preserve">In 2005, Governor Daniels launched the </w:t>
      </w:r>
      <w:r w:rsidRPr="00191C9D">
        <w:rPr>
          <w:rFonts w:asciiTheme="minorHAnsi" w:hAnsiTheme="minorHAnsi" w:cstheme="minorHAnsi"/>
          <w:b/>
          <w:sz w:val="18"/>
          <w:szCs w:val="18"/>
        </w:rPr>
        <w:t>O</w:t>
      </w:r>
      <w:r w:rsidRPr="00A00DB4">
        <w:rPr>
          <w:rFonts w:asciiTheme="minorHAnsi" w:hAnsiTheme="minorHAnsi" w:cstheme="minorHAnsi"/>
          <w:sz w:val="18"/>
          <w:szCs w:val="18"/>
        </w:rPr>
        <w:t xml:space="preserve">perating with </w:t>
      </w:r>
      <w:r w:rsidRPr="00191C9D">
        <w:rPr>
          <w:rFonts w:asciiTheme="minorHAnsi" w:hAnsiTheme="minorHAnsi" w:cstheme="minorHAnsi"/>
          <w:b/>
          <w:sz w:val="18"/>
          <w:szCs w:val="18"/>
        </w:rPr>
        <w:t>N</w:t>
      </w:r>
      <w:r w:rsidRPr="00A00DB4">
        <w:rPr>
          <w:rFonts w:asciiTheme="minorHAnsi" w:hAnsiTheme="minorHAnsi" w:cstheme="minorHAnsi"/>
          <w:sz w:val="18"/>
          <w:szCs w:val="18"/>
        </w:rPr>
        <w:t xml:space="preserve">ew </w:t>
      </w:r>
      <w:r w:rsidRPr="00191C9D">
        <w:rPr>
          <w:rFonts w:asciiTheme="minorHAnsi" w:hAnsiTheme="minorHAnsi" w:cstheme="minorHAnsi"/>
          <w:b/>
          <w:sz w:val="18"/>
          <w:szCs w:val="18"/>
        </w:rPr>
        <w:t>E</w:t>
      </w:r>
      <w:r w:rsidRPr="00A00DB4">
        <w:rPr>
          <w:rFonts w:asciiTheme="minorHAnsi" w:hAnsiTheme="minorHAnsi" w:cstheme="minorHAnsi"/>
          <w:sz w:val="18"/>
          <w:szCs w:val="18"/>
        </w:rPr>
        <w:t xml:space="preserve">fficiency (ONE) </w:t>
      </w:r>
      <w:smartTag w:uri="urn:schemas-microsoft-com:office:smarttags" w:element="place">
        <w:smartTag w:uri="urn:schemas-microsoft-com:office:smarttags" w:element="Stat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initiative to benefit the State’s overall budget.  The practices and principles established under </w:t>
      </w:r>
      <w:proofErr w:type="spellStart"/>
      <w:r w:rsidRPr="00191C9D">
        <w:rPr>
          <w:rFonts w:asciiTheme="minorHAnsi" w:hAnsiTheme="minorHAnsi" w:cstheme="minorHAnsi"/>
          <w:i/>
          <w:sz w:val="18"/>
          <w:szCs w:val="18"/>
        </w:rPr>
        <w:t>OneIndiana</w:t>
      </w:r>
      <w:proofErr w:type="spellEnd"/>
      <w:r w:rsidRPr="00A00DB4">
        <w:rPr>
          <w:rFonts w:asciiTheme="minorHAnsi" w:hAnsiTheme="minorHAnsi" w:cstheme="minorHAnsi"/>
          <w:sz w:val="18"/>
          <w:szCs w:val="18"/>
        </w:rPr>
        <w:t xml:space="preserve"> continue to be used in solicitations to establish State QPA contracts.  In 2008, Governor Daniels </w:t>
      </w:r>
      <w:proofErr w:type="spellStart"/>
      <w:r w:rsidRPr="00191C9D">
        <w:rPr>
          <w:rFonts w:asciiTheme="minorHAnsi" w:hAnsiTheme="minorHAnsi" w:cstheme="minorHAnsi"/>
          <w:i/>
          <w:sz w:val="18"/>
          <w:szCs w:val="18"/>
        </w:rPr>
        <w:t>OneIndiana</w:t>
      </w:r>
      <w:proofErr w:type="spellEnd"/>
      <w:r w:rsidRPr="00A00DB4">
        <w:rPr>
          <w:rFonts w:asciiTheme="minorHAnsi" w:hAnsiTheme="minorHAnsi" w:cstheme="minorHAnsi"/>
          <w:sz w:val="18"/>
          <w:szCs w:val="18"/>
        </w:rPr>
        <w:t xml:space="preserve"> initiative was expanded to reach other governmental bodies throughout the State of </w:t>
      </w:r>
      <w:smartTag w:uri="urn:schemas-microsoft-com:office:smarttags" w:element="place">
        <w:smartTag w:uri="urn:schemas-microsoft-com:office:smarttags" w:element="Stat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w:t>
      </w:r>
      <w:r w:rsidRPr="00191C9D">
        <w:rPr>
          <w:rFonts w:asciiTheme="minorHAnsi" w:hAnsiTheme="minorHAnsi" w:cstheme="minorHAnsi"/>
          <w:i/>
          <w:sz w:val="18"/>
          <w:szCs w:val="18"/>
        </w:rPr>
        <w:t>OneIndiana.net</w:t>
      </w:r>
      <w:r w:rsidRPr="00A00DB4">
        <w:rPr>
          <w:rFonts w:asciiTheme="minorHAnsi" w:hAnsiTheme="minorHAnsi" w:cstheme="minorHAnsi"/>
          <w:sz w:val="18"/>
          <w:szCs w:val="18"/>
        </w:rPr>
        <w:t xml:space="preserve"> is a secure and </w:t>
      </w:r>
      <w:proofErr w:type="gramStart"/>
      <w:r w:rsidRPr="00A00DB4">
        <w:rPr>
          <w:rFonts w:asciiTheme="minorHAnsi" w:hAnsiTheme="minorHAnsi" w:cstheme="minorHAnsi"/>
          <w:sz w:val="18"/>
          <w:szCs w:val="18"/>
        </w:rPr>
        <w:t>credentials based</w:t>
      </w:r>
      <w:proofErr w:type="gramEnd"/>
      <w:r w:rsidRPr="00A00DB4">
        <w:rPr>
          <w:rFonts w:asciiTheme="minorHAnsi" w:hAnsiTheme="minorHAnsi" w:cstheme="minorHAnsi"/>
          <w:sz w:val="18"/>
          <w:szCs w:val="18"/>
        </w:rPr>
        <w:t xml:space="preserve"> website for all State QPA products and services.  Hundreds of governmental bodies </w:t>
      </w:r>
      <w:proofErr w:type="gramStart"/>
      <w:r w:rsidRPr="00A00DB4">
        <w:rPr>
          <w:rFonts w:asciiTheme="minorHAnsi" w:hAnsiTheme="minorHAnsi" w:cstheme="minorHAnsi"/>
          <w:sz w:val="18"/>
          <w:szCs w:val="18"/>
        </w:rPr>
        <w:t>have the ability to</w:t>
      </w:r>
      <w:proofErr w:type="gramEnd"/>
      <w:r w:rsidRPr="00A00DB4">
        <w:rPr>
          <w:rFonts w:asciiTheme="minorHAnsi" w:hAnsiTheme="minorHAnsi" w:cstheme="minorHAnsi"/>
          <w:sz w:val="18"/>
          <w:szCs w:val="18"/>
        </w:rPr>
        <w:t xml:space="preserve"> log onto OneIndiana.net to see what products and services are available to them through QPAs.  </w:t>
      </w:r>
      <w:r w:rsidRPr="00A00DB4">
        <w:rPr>
          <w:rFonts w:asciiTheme="minorHAnsi" w:hAnsiTheme="minorHAnsi" w:cstheme="minorHAnsi"/>
          <w:b/>
          <w:sz w:val="18"/>
          <w:szCs w:val="18"/>
          <w:u w:val="single"/>
        </w:rPr>
        <w:t xml:space="preserve">If you answered “yes” to extending prices to Other Governmental Bodies, please complete the following questions.  </w:t>
      </w:r>
      <w:proofErr w:type="gramStart"/>
      <w:r w:rsidRPr="00A00DB4">
        <w:rPr>
          <w:rFonts w:asciiTheme="minorHAnsi" w:hAnsiTheme="minorHAnsi" w:cstheme="minorHAnsi"/>
          <w:b/>
          <w:sz w:val="18"/>
          <w:szCs w:val="18"/>
          <w:u w:val="single"/>
        </w:rPr>
        <w:t>In order for</w:t>
      </w:r>
      <w:proofErr w:type="gramEnd"/>
      <w:r w:rsidRPr="00A00DB4">
        <w:rPr>
          <w:rFonts w:asciiTheme="minorHAnsi" w:hAnsiTheme="minorHAnsi" w:cstheme="minorHAnsi"/>
          <w:b/>
          <w:sz w:val="18"/>
          <w:szCs w:val="18"/>
          <w:u w:val="single"/>
        </w:rPr>
        <w:t xml:space="preserve"> your awarded products and services to be included in </w:t>
      </w:r>
      <w:r w:rsidRPr="00191C9D">
        <w:rPr>
          <w:rFonts w:asciiTheme="minorHAnsi" w:hAnsiTheme="minorHAnsi" w:cstheme="minorHAnsi"/>
          <w:b/>
          <w:i/>
          <w:sz w:val="18"/>
          <w:szCs w:val="18"/>
          <w:u w:val="single"/>
        </w:rPr>
        <w:t>OneIndiana.net</w:t>
      </w:r>
      <w:r w:rsidRPr="00A00DB4">
        <w:rPr>
          <w:rFonts w:asciiTheme="minorHAnsi" w:hAnsiTheme="minorHAnsi" w:cstheme="minorHAnsi"/>
          <w:b/>
          <w:sz w:val="18"/>
          <w:szCs w:val="18"/>
          <w:u w:val="single"/>
        </w:rPr>
        <w:t>, IDOA requires a yes response to the questions 1-4</w:t>
      </w:r>
      <w:r w:rsidRPr="00A00DB4">
        <w:rPr>
          <w:rFonts w:asciiTheme="minorHAnsi" w:hAnsiTheme="minorHAnsi" w:cstheme="minorHAnsi"/>
          <w:sz w:val="18"/>
          <w:szCs w:val="18"/>
        </w:rPr>
        <w:t>.</w:t>
      </w:r>
    </w:p>
    <w:p w14:paraId="5BFD0FB6" w14:textId="77777777" w:rsidR="004F446F" w:rsidRPr="00A00DB4" w:rsidRDefault="004F446F" w:rsidP="004F446F">
      <w:pPr>
        <w:rPr>
          <w:rFonts w:asciiTheme="minorHAnsi" w:hAnsiTheme="minorHAnsi" w:cstheme="minorHAnsi"/>
          <w:sz w:val="18"/>
          <w:szCs w:val="18"/>
        </w:rPr>
      </w:pPr>
    </w:p>
    <w:p w14:paraId="1650968E" w14:textId="77777777" w:rsidR="004F446F" w:rsidRPr="00A00DB4" w:rsidRDefault="004F446F" w:rsidP="00D524D8">
      <w:pPr>
        <w:widowControl/>
        <w:numPr>
          <w:ilvl w:val="0"/>
          <w:numId w:val="31"/>
        </w:numPr>
        <w:tabs>
          <w:tab w:val="clear" w:pos="360"/>
        </w:tabs>
        <w:jc w:val="both"/>
        <w:rPr>
          <w:rFonts w:asciiTheme="minorHAnsi" w:hAnsiTheme="minorHAnsi" w:cstheme="minorHAnsi"/>
          <w:sz w:val="18"/>
          <w:szCs w:val="18"/>
        </w:rPr>
      </w:pPr>
      <w:r w:rsidRPr="00A00DB4">
        <w:rPr>
          <w:rFonts w:asciiTheme="minorHAnsi" w:hAnsiTheme="minorHAnsi" w:cstheme="minorHAnsi"/>
          <w:sz w:val="18"/>
          <w:szCs w:val="18"/>
        </w:rPr>
        <w:t>Do you agree to provide the following data fields, in the described format, of awarded products or services to the Department of Administration?  An excel spreadsheet template will be provided to you for completion by the Department of Administration upon contract award.</w:t>
      </w:r>
    </w:p>
    <w:p w14:paraId="2CAC8C78" w14:textId="77777777" w:rsidR="00D524D8" w:rsidRDefault="00D524D8" w:rsidP="00D524D8">
      <w:pPr>
        <w:pStyle w:val="BodyTextIndent"/>
        <w:widowControl/>
        <w:tabs>
          <w:tab w:val="clear" w:pos="-1440"/>
        </w:tabs>
        <w:spacing w:line="240" w:lineRule="auto"/>
        <w:ind w:left="0" w:firstLine="0"/>
        <w:rPr>
          <w:rFonts w:asciiTheme="minorHAnsi" w:hAnsiTheme="minorHAnsi" w:cstheme="minorHAnsi"/>
          <w:sz w:val="18"/>
          <w:szCs w:val="18"/>
        </w:rPr>
      </w:pPr>
    </w:p>
    <w:p w14:paraId="7295AAFC" w14:textId="7BF8B907" w:rsidR="00D524D8" w:rsidRPr="004A3A90" w:rsidRDefault="00D524D8" w:rsidP="00D524D8">
      <w:pPr>
        <w:pStyle w:val="BodyTextIndent"/>
        <w:widowControl/>
        <w:tabs>
          <w:tab w:val="clear" w:pos="-1440"/>
        </w:tabs>
        <w:spacing w:line="240" w:lineRule="auto"/>
        <w:ind w:left="720" w:firstLine="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72CD8C1E" w14:textId="77777777" w:rsidR="004F446F" w:rsidRPr="00A00DB4" w:rsidRDefault="004F446F" w:rsidP="004F446F">
      <w:pPr>
        <w:rPr>
          <w:rFonts w:asciiTheme="minorHAnsi" w:hAnsiTheme="minorHAnsi" w:cstheme="minorHAnsi"/>
          <w:sz w:val="18"/>
          <w:szCs w:val="18"/>
        </w:rPr>
      </w:pPr>
    </w:p>
    <w:p w14:paraId="52853D6E" w14:textId="77777777" w:rsidR="004F446F" w:rsidRPr="00A00DB4" w:rsidRDefault="004F446F" w:rsidP="004F446F">
      <w:pPr>
        <w:ind w:left="2880" w:hanging="2160"/>
        <w:rPr>
          <w:rFonts w:asciiTheme="minorHAnsi" w:hAnsiTheme="minorHAnsi" w:cstheme="minorHAnsi"/>
          <w:i/>
          <w:iCs/>
          <w:sz w:val="18"/>
          <w:szCs w:val="18"/>
        </w:rPr>
      </w:pPr>
    </w:p>
    <w:p w14:paraId="5C927967"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Product Category-</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The system uses product categories for indexing the catalogs which provides for easier searching for end users.  </w:t>
      </w:r>
    </w:p>
    <w:p w14:paraId="7A485974" w14:textId="77777777" w:rsidR="004F446F" w:rsidRPr="00A00DB4" w:rsidRDefault="004F446F" w:rsidP="004F446F">
      <w:pPr>
        <w:ind w:left="2880" w:hanging="2160"/>
        <w:rPr>
          <w:rFonts w:asciiTheme="minorHAnsi" w:hAnsiTheme="minorHAnsi" w:cstheme="minorHAnsi"/>
          <w:sz w:val="18"/>
          <w:szCs w:val="18"/>
        </w:rPr>
      </w:pPr>
    </w:p>
    <w:p w14:paraId="449CACB4"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Item Number-</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i/>
          <w:sz w:val="18"/>
          <w:szCs w:val="18"/>
        </w:rPr>
        <w:t xml:space="preserve"> </w:t>
      </w:r>
      <w:r w:rsidRPr="00A00DB4">
        <w:rPr>
          <w:rFonts w:asciiTheme="minorHAnsi" w:hAnsiTheme="minorHAnsi" w:cstheme="minorHAnsi"/>
          <w:sz w:val="18"/>
          <w:szCs w:val="18"/>
        </w:rPr>
        <w:t>field.  A SKU or unique internal ID is required for all products. This is not the Manufacturer Part Number or Universal Product Code.  This is your internal product code.  If you don't have a unique internal SKU system, create an ordered list, giving each product a number: 1, 2, 3, 4, etc.  The system will use this item number throughout the system including for ordering, on Purchase Orders, and in reporting.</w:t>
      </w:r>
    </w:p>
    <w:p w14:paraId="499A4F14" w14:textId="77777777" w:rsidR="004F446F" w:rsidRPr="00A00DB4" w:rsidRDefault="004F446F" w:rsidP="004F446F">
      <w:pPr>
        <w:ind w:left="2880" w:hanging="2160"/>
        <w:rPr>
          <w:rFonts w:asciiTheme="minorHAnsi" w:hAnsiTheme="minorHAnsi" w:cstheme="minorHAnsi"/>
          <w:sz w:val="18"/>
          <w:szCs w:val="18"/>
        </w:rPr>
      </w:pPr>
    </w:p>
    <w:p w14:paraId="3FD89C5D"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Unit of Measure-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and must reflect the state approved Units of Measure.  </w:t>
      </w:r>
      <w:r w:rsidRPr="00A00DB4">
        <w:rPr>
          <w:rFonts w:asciiTheme="minorHAnsi" w:hAnsiTheme="minorHAnsi" w:cstheme="minorHAnsi"/>
          <w:sz w:val="18"/>
          <w:szCs w:val="18"/>
        </w:rPr>
        <w:t xml:space="preserve">Examples include:  Each (EA), Dozen (DZ), and Carton (CT).  </w:t>
      </w:r>
    </w:p>
    <w:p w14:paraId="73F37D6A" w14:textId="77777777" w:rsidR="004F446F" w:rsidRPr="00A00DB4" w:rsidRDefault="004F446F" w:rsidP="004F446F">
      <w:pPr>
        <w:ind w:left="2880" w:hanging="2160"/>
        <w:rPr>
          <w:rFonts w:asciiTheme="minorHAnsi" w:hAnsiTheme="minorHAnsi" w:cstheme="minorHAnsi"/>
          <w:sz w:val="18"/>
          <w:szCs w:val="18"/>
        </w:rPr>
      </w:pPr>
    </w:p>
    <w:p w14:paraId="5F1F3F58"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Short Description-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A short, simple description of your product.  Include the most relevant keywords that describe your product.  The short description is what users will see in search results.</w:t>
      </w:r>
    </w:p>
    <w:p w14:paraId="4CCE0C47" w14:textId="77777777" w:rsidR="004F446F" w:rsidRPr="00A00DB4" w:rsidRDefault="004F446F" w:rsidP="004F446F">
      <w:pPr>
        <w:ind w:left="2880" w:hanging="2160"/>
        <w:rPr>
          <w:rFonts w:asciiTheme="minorHAnsi" w:hAnsiTheme="minorHAnsi" w:cstheme="minorHAnsi"/>
          <w:sz w:val="18"/>
          <w:szCs w:val="18"/>
        </w:rPr>
      </w:pPr>
    </w:p>
    <w:p w14:paraId="17B9DC8F"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Long Description-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Use this field to provide detailed information regarding your product and its features.  Users will see the long description when they click on an individual item to pull up an item detail page.</w:t>
      </w:r>
    </w:p>
    <w:p w14:paraId="504F087B" w14:textId="77777777" w:rsidR="004F446F" w:rsidRPr="00A00DB4" w:rsidRDefault="004F446F" w:rsidP="004F446F">
      <w:pPr>
        <w:ind w:left="2880" w:hanging="2160"/>
        <w:rPr>
          <w:rFonts w:asciiTheme="minorHAnsi" w:hAnsiTheme="minorHAnsi" w:cstheme="minorHAnsi"/>
          <w:sz w:val="18"/>
          <w:szCs w:val="18"/>
        </w:rPr>
      </w:pPr>
    </w:p>
    <w:p w14:paraId="030528CF"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Keywords-</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Use this field to list all relevant words and phrases a user might enter when searching for your product.  Separate keywords and phrases in this field by a comma.</w:t>
      </w:r>
    </w:p>
    <w:p w14:paraId="77FB43AB"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ab/>
      </w:r>
      <w:r w:rsidRPr="00A00DB4">
        <w:rPr>
          <w:rFonts w:asciiTheme="minorHAnsi" w:hAnsiTheme="minorHAnsi" w:cstheme="minorHAnsi"/>
          <w:sz w:val="18"/>
          <w:szCs w:val="18"/>
        </w:rPr>
        <w:t>**The system uses an algorithm to return our search results using a combination of Short Description, Long Description, and Keywords.  It is very important to provide as complete of information as possible in each of these fields to ensure accurate placement of your products in our search results.</w:t>
      </w:r>
    </w:p>
    <w:p w14:paraId="7D5FF958" w14:textId="77777777" w:rsidR="004F446F" w:rsidRPr="00A00DB4" w:rsidRDefault="004F446F" w:rsidP="004F446F">
      <w:pPr>
        <w:ind w:left="2880" w:hanging="2160"/>
        <w:rPr>
          <w:rFonts w:asciiTheme="minorHAnsi" w:hAnsiTheme="minorHAnsi" w:cstheme="minorHAnsi"/>
          <w:sz w:val="18"/>
          <w:szCs w:val="18"/>
        </w:rPr>
      </w:pPr>
    </w:p>
    <w:p w14:paraId="65EDB069"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Sales Rank-</w:t>
      </w:r>
      <w:r w:rsidRPr="00A00DB4">
        <w:rPr>
          <w:rFonts w:asciiTheme="minorHAnsi" w:hAnsiTheme="minorHAnsi" w:cstheme="minorHAnsi"/>
          <w:sz w:val="18"/>
          <w:szCs w:val="18"/>
        </w:rPr>
        <w:tab/>
        <w:t xml:space="preserve">Use this field if you want to list the ranking of </w:t>
      </w:r>
      <w:proofErr w:type="gramStart"/>
      <w:r w:rsidRPr="00A00DB4">
        <w:rPr>
          <w:rFonts w:asciiTheme="minorHAnsi" w:hAnsiTheme="minorHAnsi" w:cstheme="minorHAnsi"/>
          <w:sz w:val="18"/>
          <w:szCs w:val="18"/>
        </w:rPr>
        <w:t>you</w:t>
      </w:r>
      <w:proofErr w:type="gramEnd"/>
      <w:r w:rsidRPr="00A00DB4">
        <w:rPr>
          <w:rFonts w:asciiTheme="minorHAnsi" w:hAnsiTheme="minorHAnsi" w:cstheme="minorHAnsi"/>
          <w:sz w:val="18"/>
          <w:szCs w:val="18"/>
        </w:rPr>
        <w:t xml:space="preserve"> products in order of most sales.  When searching, users have the option of sorting by Sales Rank to view the most purchased/popular items a vendor offers.</w:t>
      </w:r>
    </w:p>
    <w:p w14:paraId="6A958754"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Weight (lbs.</w:t>
      </w:r>
      <w:r w:rsidRPr="00A00DB4">
        <w:rPr>
          <w:rFonts w:asciiTheme="minorHAnsi" w:hAnsiTheme="minorHAnsi" w:cstheme="minorHAnsi"/>
          <w:sz w:val="18"/>
          <w:szCs w:val="18"/>
        </w:rPr>
        <w:t>)-</w:t>
      </w:r>
      <w:r w:rsidRPr="00A00DB4">
        <w:rPr>
          <w:rFonts w:asciiTheme="minorHAnsi" w:hAnsiTheme="minorHAnsi" w:cstheme="minorHAnsi"/>
          <w:sz w:val="18"/>
          <w:szCs w:val="18"/>
        </w:rPr>
        <w:tab/>
        <w:t>Enter the shipping weight of your product in this field.</w:t>
      </w:r>
    </w:p>
    <w:p w14:paraId="0575A3E5" w14:textId="77777777" w:rsidR="004F446F" w:rsidRPr="00A00DB4" w:rsidRDefault="004F446F" w:rsidP="004F446F">
      <w:pPr>
        <w:ind w:left="2880" w:hanging="2160"/>
        <w:rPr>
          <w:rFonts w:asciiTheme="minorHAnsi" w:hAnsiTheme="minorHAnsi" w:cstheme="minorHAnsi"/>
          <w:sz w:val="18"/>
          <w:szCs w:val="18"/>
        </w:rPr>
      </w:pPr>
    </w:p>
    <w:p w14:paraId="0D1D3DC5"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Manufacturer Name-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Enter the name of the manufacturer or brand of your product in this field.  If you personally manufacture the item, enter your company name.</w:t>
      </w:r>
    </w:p>
    <w:p w14:paraId="35D75D2C" w14:textId="77777777" w:rsidR="004F446F" w:rsidRPr="00A00DB4" w:rsidRDefault="004F446F" w:rsidP="004F446F">
      <w:pPr>
        <w:ind w:left="2880" w:hanging="2160"/>
        <w:rPr>
          <w:rFonts w:asciiTheme="minorHAnsi" w:hAnsiTheme="minorHAnsi" w:cstheme="minorHAnsi"/>
          <w:sz w:val="18"/>
          <w:szCs w:val="18"/>
        </w:rPr>
      </w:pPr>
    </w:p>
    <w:p w14:paraId="221E3A14"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Manufacturer PN-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w:t>
      </w:r>
      <w:r w:rsidRPr="00A00DB4">
        <w:rPr>
          <w:rFonts w:asciiTheme="minorHAnsi" w:hAnsiTheme="minorHAnsi" w:cstheme="minorHAnsi"/>
          <w:sz w:val="18"/>
          <w:szCs w:val="18"/>
        </w:rPr>
        <w:t>field.  Please be sure you are entering the correct manufacturer part number.  It is important not to add or delete characters from the actual manufacturer part number.</w:t>
      </w:r>
    </w:p>
    <w:p w14:paraId="7CA6C39D" w14:textId="77777777" w:rsidR="004F446F" w:rsidRPr="00A00DB4" w:rsidRDefault="004F446F" w:rsidP="004F446F">
      <w:pPr>
        <w:ind w:left="2880" w:hanging="2160"/>
        <w:rPr>
          <w:rFonts w:asciiTheme="minorHAnsi" w:hAnsiTheme="minorHAnsi" w:cstheme="minorHAnsi"/>
          <w:sz w:val="18"/>
          <w:szCs w:val="18"/>
        </w:rPr>
      </w:pPr>
    </w:p>
    <w:p w14:paraId="24AB60A3"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 xml:space="preserve">Manufacturer </w:t>
      </w:r>
      <w:proofErr w:type="gramStart"/>
      <w:r w:rsidRPr="00A00DB4">
        <w:rPr>
          <w:rFonts w:asciiTheme="minorHAnsi" w:hAnsiTheme="minorHAnsi" w:cstheme="minorHAnsi"/>
          <w:i/>
          <w:sz w:val="18"/>
          <w:szCs w:val="18"/>
        </w:rPr>
        <w:t>Desc.</w:t>
      </w:r>
      <w:r w:rsidRPr="00A00DB4">
        <w:rPr>
          <w:rFonts w:asciiTheme="minorHAnsi" w:hAnsiTheme="minorHAnsi" w:cstheme="minorHAnsi"/>
          <w:sz w:val="18"/>
          <w:szCs w:val="18"/>
        </w:rPr>
        <w:t>-</w:t>
      </w:r>
      <w:proofErr w:type="gramEnd"/>
      <w:r w:rsidRPr="00A00DB4">
        <w:rPr>
          <w:rFonts w:asciiTheme="minorHAnsi" w:hAnsiTheme="minorHAnsi" w:cstheme="minorHAnsi"/>
          <w:sz w:val="18"/>
          <w:szCs w:val="18"/>
        </w:rPr>
        <w:tab/>
        <w:t>If you want to provide additional information about the manufacturer of the product, enter that information in this field.</w:t>
      </w:r>
    </w:p>
    <w:p w14:paraId="5DA717C4" w14:textId="77777777" w:rsidR="004F446F" w:rsidRPr="00A00DB4" w:rsidRDefault="004F446F" w:rsidP="004F446F">
      <w:pPr>
        <w:ind w:left="2880" w:hanging="2160"/>
        <w:rPr>
          <w:rFonts w:asciiTheme="minorHAnsi" w:hAnsiTheme="minorHAnsi" w:cstheme="minorHAnsi"/>
          <w:i/>
          <w:sz w:val="18"/>
          <w:szCs w:val="18"/>
        </w:rPr>
      </w:pPr>
    </w:p>
    <w:p w14:paraId="6E47B023" w14:textId="77777777" w:rsidR="004F446F"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Is Assembly Required-</w:t>
      </w:r>
      <w:r w:rsidRPr="00A00DB4">
        <w:rPr>
          <w:rFonts w:asciiTheme="minorHAnsi" w:hAnsiTheme="minorHAnsi" w:cstheme="minorHAnsi"/>
          <w:sz w:val="18"/>
          <w:szCs w:val="18"/>
        </w:rPr>
        <w:tab/>
        <w:t xml:space="preserve">If assembly is required,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the field.  If no assembly required, enter FALSE.  This will be indicated </w:t>
      </w:r>
      <w:r w:rsidRPr="00A00DB4">
        <w:rPr>
          <w:rFonts w:asciiTheme="minorHAnsi" w:hAnsiTheme="minorHAnsi" w:cstheme="minorHAnsi"/>
          <w:sz w:val="18"/>
          <w:szCs w:val="18"/>
        </w:rPr>
        <w:lastRenderedPageBreak/>
        <w:t>to the user throughout the system.</w:t>
      </w:r>
    </w:p>
    <w:p w14:paraId="4F3D2B2C" w14:textId="77777777" w:rsidR="00D976B0" w:rsidRPr="00A00DB4" w:rsidRDefault="00D976B0" w:rsidP="004F446F">
      <w:pPr>
        <w:ind w:left="2880" w:hanging="2160"/>
        <w:rPr>
          <w:rFonts w:asciiTheme="minorHAnsi" w:hAnsiTheme="minorHAnsi" w:cstheme="minorHAnsi"/>
          <w:sz w:val="18"/>
          <w:szCs w:val="18"/>
        </w:rPr>
      </w:pPr>
    </w:p>
    <w:p w14:paraId="78AE0595" w14:textId="77777777" w:rsidR="004F446F" w:rsidRPr="00A00DB4" w:rsidRDefault="004F446F" w:rsidP="00D976B0">
      <w:pPr>
        <w:pStyle w:val="NoSpacing"/>
        <w:ind w:left="2880" w:hanging="2160"/>
        <w:rPr>
          <w:rFonts w:asciiTheme="minorHAnsi" w:hAnsiTheme="minorHAnsi" w:cstheme="minorHAnsi"/>
          <w:sz w:val="18"/>
          <w:szCs w:val="18"/>
        </w:rPr>
      </w:pPr>
      <w:r w:rsidRPr="00A00DB4">
        <w:rPr>
          <w:rFonts w:asciiTheme="minorHAnsi" w:hAnsiTheme="minorHAnsi" w:cstheme="minorHAnsi"/>
          <w:i/>
          <w:sz w:val="18"/>
          <w:szCs w:val="18"/>
        </w:rPr>
        <w:t>Contains Recycled-</w:t>
      </w:r>
      <w:r w:rsidRPr="00A00DB4">
        <w:rPr>
          <w:rFonts w:asciiTheme="minorHAnsi" w:hAnsiTheme="minorHAnsi" w:cstheme="minorHAnsi"/>
          <w:i/>
          <w:sz w:val="18"/>
          <w:szCs w:val="18"/>
        </w:rPr>
        <w:tab/>
      </w:r>
      <w:r w:rsidRPr="00A00DB4">
        <w:rPr>
          <w:rFonts w:asciiTheme="minorHAnsi" w:hAnsiTheme="minorHAnsi" w:cstheme="minorHAnsi"/>
          <w:sz w:val="18"/>
          <w:szCs w:val="18"/>
        </w:rPr>
        <w:t>More and more consumers want to be aware if product</w:t>
      </w:r>
      <w:r w:rsidR="00D976B0">
        <w:rPr>
          <w:rFonts w:asciiTheme="minorHAnsi" w:hAnsiTheme="minorHAnsi" w:cstheme="minorHAnsi"/>
          <w:sz w:val="18"/>
          <w:szCs w:val="18"/>
        </w:rPr>
        <w:t>s contain recycled material.</w:t>
      </w:r>
      <w:r w:rsidRPr="00D976B0">
        <w:rPr>
          <w:rFonts w:asciiTheme="minorHAnsi" w:hAnsiTheme="minorHAnsi" w:cstheme="minorHAnsi"/>
          <w:sz w:val="18"/>
          <w:szCs w:val="18"/>
        </w:rPr>
        <w:t xml:space="preserve"> </w:t>
      </w:r>
      <w:r w:rsidRPr="00A00DB4">
        <w:rPr>
          <w:rFonts w:asciiTheme="minorHAnsi" w:hAnsiTheme="minorHAnsi" w:cstheme="minorHAnsi"/>
          <w:sz w:val="18"/>
          <w:szCs w:val="18"/>
        </w:rPr>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if your product does contain recycled material.  Enter FALSE if it does not.     </w:t>
      </w:r>
    </w:p>
    <w:p w14:paraId="471913B9" w14:textId="77777777" w:rsidR="004F446F" w:rsidRPr="00A00DB4" w:rsidRDefault="004F446F" w:rsidP="004F446F">
      <w:pPr>
        <w:pStyle w:val="NoSpacing"/>
        <w:ind w:left="720"/>
        <w:rPr>
          <w:rFonts w:asciiTheme="minorHAnsi" w:hAnsiTheme="minorHAnsi" w:cstheme="minorHAnsi"/>
          <w:b/>
          <w:sz w:val="18"/>
          <w:szCs w:val="18"/>
        </w:rPr>
      </w:pPr>
      <w:r w:rsidRPr="00A00DB4">
        <w:rPr>
          <w:rFonts w:asciiTheme="minorHAnsi" w:hAnsiTheme="minorHAnsi" w:cstheme="minorHAnsi"/>
          <w:i/>
          <w:sz w:val="18"/>
          <w:szCs w:val="18"/>
        </w:rPr>
        <w:tab/>
      </w:r>
      <w:r w:rsidR="00D976B0">
        <w:rPr>
          <w:rFonts w:asciiTheme="minorHAnsi" w:hAnsiTheme="minorHAnsi" w:cstheme="minorHAnsi"/>
          <w:sz w:val="18"/>
          <w:szCs w:val="18"/>
        </w:rPr>
        <w:tab/>
      </w:r>
      <w:r w:rsidR="00D976B0">
        <w:rPr>
          <w:rFonts w:asciiTheme="minorHAnsi" w:hAnsiTheme="minorHAnsi" w:cstheme="minorHAnsi"/>
          <w:sz w:val="18"/>
          <w:szCs w:val="18"/>
        </w:rPr>
        <w:tab/>
      </w:r>
      <w:r w:rsidRPr="00A00DB4">
        <w:rPr>
          <w:rFonts w:asciiTheme="minorHAnsi" w:hAnsiTheme="minorHAnsi" w:cstheme="minorHAnsi"/>
          <w:sz w:val="18"/>
          <w:szCs w:val="18"/>
        </w:rPr>
        <w:t xml:space="preserve">This is a </w:t>
      </w:r>
      <w:r w:rsidRPr="00A00DB4">
        <w:rPr>
          <w:rFonts w:asciiTheme="minorHAnsi" w:hAnsiTheme="minorHAnsi" w:cstheme="minorHAnsi"/>
          <w:b/>
          <w:sz w:val="18"/>
          <w:szCs w:val="18"/>
        </w:rPr>
        <w:t>required field.</w:t>
      </w:r>
    </w:p>
    <w:p w14:paraId="28167DF2" w14:textId="77777777" w:rsidR="004F446F" w:rsidRPr="00A00DB4" w:rsidRDefault="004F446F" w:rsidP="004F446F">
      <w:pPr>
        <w:pStyle w:val="NoSpacing"/>
        <w:ind w:left="720"/>
        <w:rPr>
          <w:rFonts w:asciiTheme="minorHAnsi" w:hAnsiTheme="minorHAnsi" w:cstheme="minorHAnsi"/>
          <w:sz w:val="18"/>
          <w:szCs w:val="18"/>
        </w:rPr>
      </w:pPr>
    </w:p>
    <w:p w14:paraId="01EA694F"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 xml:space="preserve">Is </w:t>
      </w:r>
      <w:proofErr w:type="spellStart"/>
      <w:r w:rsidRPr="00A00DB4">
        <w:rPr>
          <w:rFonts w:asciiTheme="minorHAnsi" w:hAnsiTheme="minorHAnsi" w:cstheme="minorHAnsi"/>
          <w:i/>
          <w:sz w:val="18"/>
          <w:szCs w:val="18"/>
        </w:rPr>
        <w:t>UPSable</w:t>
      </w:r>
      <w:proofErr w:type="spellEnd"/>
      <w:r w:rsidRPr="00A00DB4">
        <w:rPr>
          <w:rFonts w:asciiTheme="minorHAnsi" w:hAnsiTheme="minorHAnsi" w:cstheme="minorHAnsi"/>
          <w:i/>
          <w:sz w:val="18"/>
          <w:szCs w:val="18"/>
        </w:rPr>
        <w:t>-</w:t>
      </w:r>
      <w:r w:rsidRPr="00A00DB4">
        <w:rPr>
          <w:rFonts w:asciiTheme="minorHAnsi" w:hAnsiTheme="minorHAnsi" w:cstheme="minorHAnsi"/>
          <w:sz w:val="18"/>
          <w:szCs w:val="18"/>
        </w:rPr>
        <w:tab/>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if your product qualifies for standard shipping.  If special shipping is required, enter FALSE. </w:t>
      </w:r>
    </w:p>
    <w:p w14:paraId="18D6BE9D" w14:textId="77777777" w:rsidR="004F446F" w:rsidRPr="00A00DB4" w:rsidRDefault="004F446F" w:rsidP="004F446F">
      <w:pPr>
        <w:ind w:left="2880" w:hanging="2160"/>
        <w:rPr>
          <w:rFonts w:asciiTheme="minorHAnsi" w:hAnsiTheme="minorHAnsi" w:cstheme="minorHAnsi"/>
          <w:sz w:val="18"/>
          <w:szCs w:val="18"/>
        </w:rPr>
      </w:pPr>
    </w:p>
    <w:p w14:paraId="015B4863"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Is Value Pack-</w:t>
      </w:r>
      <w:r w:rsidRPr="00A00DB4">
        <w:rPr>
          <w:rFonts w:asciiTheme="minorHAnsi" w:hAnsiTheme="minorHAnsi" w:cstheme="minorHAnsi"/>
          <w:i/>
          <w:sz w:val="18"/>
          <w:szCs w:val="18"/>
        </w:rPr>
        <w:tab/>
      </w:r>
      <w:r w:rsidRPr="00A00DB4">
        <w:rPr>
          <w:rFonts w:asciiTheme="minorHAnsi" w:hAnsiTheme="minorHAnsi" w:cstheme="minorHAnsi"/>
          <w:sz w:val="18"/>
          <w:szCs w:val="18"/>
        </w:rPr>
        <w:t xml:space="preserve">Some industries have the same item available in to purchase in </w:t>
      </w:r>
      <w:proofErr w:type="gramStart"/>
      <w:r w:rsidRPr="00A00DB4">
        <w:rPr>
          <w:rFonts w:asciiTheme="minorHAnsi" w:hAnsiTheme="minorHAnsi" w:cstheme="minorHAnsi"/>
          <w:sz w:val="18"/>
          <w:szCs w:val="18"/>
        </w:rPr>
        <w:t>an each</w:t>
      </w:r>
      <w:proofErr w:type="gramEnd"/>
      <w:r w:rsidRPr="00A00DB4">
        <w:rPr>
          <w:rFonts w:asciiTheme="minorHAnsi" w:hAnsiTheme="minorHAnsi" w:cstheme="minorHAnsi"/>
          <w:sz w:val="18"/>
          <w:szCs w:val="18"/>
        </w:rPr>
        <w:t xml:space="preserve"> quantity as well as larger “value pack” quantities such as by dozen, case, etc.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if you want to indicate it is a value pack.</w:t>
      </w:r>
    </w:p>
    <w:p w14:paraId="25F49CB0" w14:textId="77777777" w:rsidR="004F446F" w:rsidRPr="00A00DB4" w:rsidRDefault="004F446F" w:rsidP="004F446F">
      <w:pPr>
        <w:ind w:left="2880" w:hanging="2160"/>
        <w:rPr>
          <w:rFonts w:asciiTheme="minorHAnsi" w:hAnsiTheme="minorHAnsi" w:cstheme="minorHAnsi"/>
          <w:sz w:val="18"/>
          <w:szCs w:val="18"/>
        </w:rPr>
      </w:pPr>
    </w:p>
    <w:p w14:paraId="342BD18C" w14:textId="77777777" w:rsidR="004F446F" w:rsidRPr="00A00DB4" w:rsidRDefault="004F446F" w:rsidP="004F446F">
      <w:pPr>
        <w:ind w:left="2880" w:hanging="2160"/>
        <w:rPr>
          <w:rFonts w:asciiTheme="minorHAnsi" w:hAnsiTheme="minorHAnsi" w:cstheme="minorHAnsi"/>
          <w:sz w:val="18"/>
          <w:szCs w:val="18"/>
        </w:rPr>
      </w:pPr>
      <w:r w:rsidRPr="00A00DB4">
        <w:rPr>
          <w:rFonts w:asciiTheme="minorHAnsi" w:hAnsiTheme="minorHAnsi" w:cstheme="minorHAnsi"/>
          <w:i/>
          <w:sz w:val="18"/>
          <w:szCs w:val="18"/>
        </w:rPr>
        <w:t>Is Green-</w:t>
      </w:r>
      <w:r w:rsidRPr="00A00DB4">
        <w:rPr>
          <w:rFonts w:asciiTheme="minorHAnsi" w:hAnsiTheme="minorHAnsi" w:cstheme="minorHAnsi"/>
          <w:i/>
          <w:sz w:val="18"/>
          <w:szCs w:val="18"/>
        </w:rPr>
        <w:tab/>
      </w:r>
      <w:r w:rsidRPr="00A00DB4">
        <w:rPr>
          <w:rFonts w:asciiTheme="minorHAnsi" w:hAnsiTheme="minorHAnsi" w:cstheme="minorHAnsi"/>
          <w:sz w:val="18"/>
          <w:szCs w:val="18"/>
        </w:rPr>
        <w:t>An item is considered Green based on criteria including: Contains Recycled Content, Helps to Recycle, Energy Saver, Renewable Source/ Rechargeable, Biodegradable/Compostable, Non-toxic, "Greener" Alternative/ Reusable, Low VOC's, CFC's, etc., and other Green criteria.</w:t>
      </w:r>
    </w:p>
    <w:p w14:paraId="1012C363" w14:textId="77777777" w:rsidR="004F446F" w:rsidRPr="00A00DB4" w:rsidRDefault="004F446F" w:rsidP="004F446F">
      <w:pPr>
        <w:ind w:left="2880" w:hanging="2160"/>
        <w:rPr>
          <w:rFonts w:asciiTheme="minorHAnsi" w:hAnsiTheme="minorHAnsi" w:cstheme="minorHAnsi"/>
          <w:sz w:val="18"/>
          <w:szCs w:val="18"/>
        </w:rPr>
      </w:pPr>
    </w:p>
    <w:p w14:paraId="3ADE6ECA" w14:textId="77777777" w:rsidR="004F446F" w:rsidRPr="00A00DB4" w:rsidRDefault="004F446F" w:rsidP="004F446F">
      <w:pPr>
        <w:ind w:left="2880" w:hanging="2160"/>
        <w:jc w:val="both"/>
        <w:rPr>
          <w:rFonts w:asciiTheme="minorHAnsi" w:hAnsiTheme="minorHAnsi" w:cstheme="minorHAnsi"/>
          <w:sz w:val="18"/>
          <w:szCs w:val="18"/>
        </w:rPr>
      </w:pPr>
      <w:smartTag w:uri="urn:schemas-microsoft-com:office:smarttags" w:element="stockticker">
        <w:r w:rsidRPr="00A00DB4">
          <w:rPr>
            <w:rFonts w:asciiTheme="minorHAnsi" w:hAnsiTheme="minorHAnsi" w:cstheme="minorHAnsi"/>
            <w:i/>
            <w:sz w:val="18"/>
            <w:szCs w:val="18"/>
          </w:rPr>
          <w:t>UPC</w:t>
        </w:r>
      </w:smartTag>
      <w:r w:rsidRPr="00A00DB4">
        <w:rPr>
          <w:rFonts w:asciiTheme="minorHAnsi" w:hAnsiTheme="minorHAnsi" w:cstheme="minorHAnsi"/>
          <w:i/>
          <w:sz w:val="18"/>
          <w:szCs w:val="18"/>
        </w:rPr>
        <w:t xml:space="preserve"> Code-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(if </w:t>
      </w:r>
      <w:smartTag w:uri="urn:schemas-microsoft-com:office:smarttags" w:element="stockticker">
        <w:r w:rsidRPr="00A00DB4">
          <w:rPr>
            <w:rFonts w:asciiTheme="minorHAnsi" w:hAnsiTheme="minorHAnsi" w:cstheme="minorHAnsi"/>
            <w:sz w:val="18"/>
            <w:szCs w:val="18"/>
          </w:rPr>
          <w:t>UPC</w:t>
        </w:r>
      </w:smartTag>
      <w:r w:rsidRPr="00A00DB4">
        <w:rPr>
          <w:rFonts w:asciiTheme="minorHAnsi" w:hAnsiTheme="minorHAnsi" w:cstheme="minorHAnsi"/>
          <w:sz w:val="18"/>
          <w:szCs w:val="18"/>
        </w:rPr>
        <w:t xml:space="preserve"> is available for the product).  Universal Product Codes are either 10 or 12 digits long.  Please make sure you enter the correct </w:t>
      </w:r>
      <w:smartTag w:uri="urn:schemas-microsoft-com:office:smarttags" w:element="stockticker">
        <w:r w:rsidRPr="00A00DB4">
          <w:rPr>
            <w:rFonts w:asciiTheme="minorHAnsi" w:hAnsiTheme="minorHAnsi" w:cstheme="minorHAnsi"/>
            <w:sz w:val="18"/>
            <w:szCs w:val="18"/>
          </w:rPr>
          <w:t>UPC</w:t>
        </w:r>
      </w:smartTag>
      <w:r w:rsidRPr="00A00DB4">
        <w:rPr>
          <w:rFonts w:asciiTheme="minorHAnsi" w:hAnsiTheme="minorHAnsi" w:cstheme="minorHAnsi"/>
          <w:sz w:val="18"/>
          <w:szCs w:val="18"/>
        </w:rPr>
        <w:t xml:space="preserve"> code and do not add or delete any digits.</w:t>
      </w:r>
    </w:p>
    <w:p w14:paraId="024D17F6" w14:textId="77777777" w:rsidR="004F446F" w:rsidRPr="00A00DB4" w:rsidRDefault="004F446F" w:rsidP="004F446F">
      <w:pPr>
        <w:ind w:left="2880" w:hanging="2160"/>
        <w:jc w:val="both"/>
        <w:rPr>
          <w:rFonts w:asciiTheme="minorHAnsi" w:hAnsiTheme="minorHAnsi" w:cstheme="minorHAnsi"/>
          <w:sz w:val="18"/>
          <w:szCs w:val="18"/>
        </w:rPr>
      </w:pPr>
    </w:p>
    <w:p w14:paraId="629CE89F"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MSDS URL-</w:t>
      </w:r>
      <w:r w:rsidRPr="00A00DB4">
        <w:rPr>
          <w:rFonts w:asciiTheme="minorHAnsi" w:hAnsiTheme="minorHAnsi" w:cstheme="minorHAnsi"/>
          <w:sz w:val="18"/>
          <w:szCs w:val="18"/>
        </w:rPr>
        <w:tab/>
        <w:t>If your product has a MSDS sheet associated with it, provide the URL for the image of the MSDS sheet here.  Be sure to include https:// in the link.  Users will be able to pull up the MSDS sheet from the Item Detail page in the system.</w:t>
      </w:r>
    </w:p>
    <w:p w14:paraId="3894F4B4" w14:textId="77777777" w:rsidR="004F446F" w:rsidRPr="00A00DB4" w:rsidRDefault="004F446F" w:rsidP="004F446F">
      <w:pPr>
        <w:ind w:left="2880" w:hanging="2160"/>
        <w:jc w:val="both"/>
        <w:rPr>
          <w:rFonts w:asciiTheme="minorHAnsi" w:hAnsiTheme="minorHAnsi" w:cstheme="minorHAnsi"/>
          <w:sz w:val="18"/>
          <w:szCs w:val="18"/>
        </w:rPr>
      </w:pPr>
    </w:p>
    <w:p w14:paraId="457C7F2C"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UNSPSC-</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Provide the UN Standard Product Service Code in this field.  This classification code may be used by the client for reporting purposes.</w:t>
      </w:r>
    </w:p>
    <w:p w14:paraId="54279665" w14:textId="77777777" w:rsidR="004F446F" w:rsidRPr="00A00DB4" w:rsidRDefault="004F446F" w:rsidP="004F446F">
      <w:pPr>
        <w:ind w:left="2880" w:hanging="2160"/>
        <w:jc w:val="both"/>
        <w:rPr>
          <w:rFonts w:asciiTheme="minorHAnsi" w:hAnsiTheme="minorHAnsi" w:cstheme="minorHAnsi"/>
          <w:sz w:val="18"/>
          <w:szCs w:val="18"/>
        </w:rPr>
      </w:pPr>
    </w:p>
    <w:p w14:paraId="0DC1919D"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Small Image URL-</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 xml:space="preserve">This is the URL of for the small image of the product you are selling.  The small image will appear in search results and should be approximately 100h x 100w.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The system operates under SSL security settings.  When providing image URL’s, please provide secure URL’s whenever possible.</w:t>
      </w:r>
    </w:p>
    <w:p w14:paraId="55FBDD3F" w14:textId="77777777" w:rsidR="004F446F" w:rsidRPr="00A00DB4" w:rsidRDefault="004F446F" w:rsidP="004F446F">
      <w:pPr>
        <w:ind w:left="2880" w:hanging="2160"/>
        <w:jc w:val="both"/>
        <w:rPr>
          <w:rFonts w:asciiTheme="minorHAnsi" w:hAnsiTheme="minorHAnsi" w:cstheme="minorHAnsi"/>
          <w:sz w:val="18"/>
          <w:szCs w:val="18"/>
        </w:rPr>
      </w:pPr>
    </w:p>
    <w:p w14:paraId="3A638FFB"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Medium Image URL-</w:t>
      </w:r>
      <w:r w:rsidRPr="00A00DB4">
        <w:rPr>
          <w:rFonts w:asciiTheme="minorHAnsi" w:hAnsiTheme="minorHAnsi" w:cstheme="minorHAnsi"/>
          <w:sz w:val="18"/>
          <w:szCs w:val="18"/>
        </w:rPr>
        <w:tab/>
        <w:t>This</w:t>
      </w:r>
      <w:r w:rsidRPr="00A00DB4">
        <w:rPr>
          <w:rFonts w:asciiTheme="minorHAnsi" w:hAnsiTheme="minorHAnsi" w:cstheme="minorHAnsi"/>
          <w:b/>
          <w:sz w:val="18"/>
          <w:szCs w:val="18"/>
        </w:rPr>
        <w:t xml:space="preserve"> field is strongly recommended.  </w:t>
      </w:r>
      <w:r w:rsidRPr="00A00DB4">
        <w:rPr>
          <w:rFonts w:asciiTheme="minorHAnsi" w:hAnsiTheme="minorHAnsi" w:cstheme="minorHAnsi"/>
          <w:sz w:val="18"/>
          <w:szCs w:val="18"/>
        </w:rPr>
        <w:t xml:space="preserve">This is the URL of for the medium image of the product you are selling.  The medium image will appear in the individual item detail page and should be approximately 240h x 240w.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The system operates under SSL security settings.  When providing image URL’s, please provide secure URL’s whenever possible.</w:t>
      </w:r>
    </w:p>
    <w:p w14:paraId="18975EB6" w14:textId="77777777" w:rsidR="004F446F" w:rsidRPr="00A00DB4" w:rsidRDefault="004F446F" w:rsidP="004F446F">
      <w:pPr>
        <w:ind w:left="2880" w:hanging="2160"/>
        <w:jc w:val="both"/>
        <w:rPr>
          <w:rFonts w:asciiTheme="minorHAnsi" w:hAnsiTheme="minorHAnsi" w:cstheme="minorHAnsi"/>
          <w:sz w:val="18"/>
          <w:szCs w:val="18"/>
        </w:rPr>
      </w:pPr>
    </w:p>
    <w:p w14:paraId="02192D62"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Large Image URL-</w:t>
      </w:r>
      <w:r w:rsidRPr="00A00DB4">
        <w:rPr>
          <w:rFonts w:asciiTheme="minorHAnsi" w:hAnsiTheme="minorHAnsi" w:cstheme="minorHAnsi"/>
          <w:sz w:val="18"/>
          <w:szCs w:val="18"/>
        </w:rPr>
        <w:tab/>
        <w:t>This</w:t>
      </w:r>
      <w:r w:rsidRPr="00A00DB4">
        <w:rPr>
          <w:rFonts w:asciiTheme="minorHAnsi" w:hAnsiTheme="minorHAnsi" w:cstheme="minorHAnsi"/>
          <w:b/>
          <w:sz w:val="18"/>
          <w:szCs w:val="18"/>
        </w:rPr>
        <w:t xml:space="preserve"> field is strongly recommended.  </w:t>
      </w:r>
      <w:r w:rsidRPr="00A00DB4">
        <w:rPr>
          <w:rFonts w:asciiTheme="minorHAnsi" w:hAnsiTheme="minorHAnsi" w:cstheme="minorHAnsi"/>
          <w:sz w:val="18"/>
          <w:szCs w:val="18"/>
        </w:rPr>
        <w:t xml:space="preserve">This is the URL of for the large image of the product you are selling.  The large image will appear when the user clicks on the “view larger image” link on the individual item detail page and should be approximately 400h x 400w.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The system operates under SSL security settings.  When providing image URL’s, please provide secure URL’s whenever possible.</w:t>
      </w:r>
    </w:p>
    <w:p w14:paraId="1AEEC419" w14:textId="77777777" w:rsidR="004F446F" w:rsidRPr="00A00DB4" w:rsidRDefault="004F446F" w:rsidP="004F446F">
      <w:pPr>
        <w:ind w:left="2880" w:hanging="2160"/>
        <w:jc w:val="both"/>
        <w:rPr>
          <w:rFonts w:asciiTheme="minorHAnsi" w:hAnsiTheme="minorHAnsi" w:cstheme="minorHAnsi"/>
          <w:sz w:val="18"/>
          <w:szCs w:val="18"/>
        </w:rPr>
      </w:pPr>
    </w:p>
    <w:p w14:paraId="54E5AF1A"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Attribute Name/Value-</w:t>
      </w:r>
      <w:r w:rsidRPr="00A00DB4">
        <w:rPr>
          <w:rFonts w:asciiTheme="minorHAnsi" w:hAnsiTheme="minorHAnsi" w:cstheme="minorHAnsi"/>
          <w:sz w:val="18"/>
          <w:szCs w:val="18"/>
        </w:rPr>
        <w:tab/>
        <w:t xml:space="preserve">You may create up to 3 attributes for your product.  An example of an attribute name may be “Size” and its value may be “Large”.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Attributes are: </w:t>
      </w:r>
    </w:p>
    <w:p w14:paraId="0A7B55E2" w14:textId="77777777" w:rsidR="004F446F" w:rsidRPr="00A00DB4" w:rsidRDefault="004F446F" w:rsidP="004F446F">
      <w:pPr>
        <w:ind w:left="2880" w:hanging="2160"/>
        <w:jc w:val="both"/>
        <w:rPr>
          <w:rFonts w:asciiTheme="minorHAnsi" w:hAnsiTheme="minorHAnsi" w:cstheme="minorHAnsi"/>
          <w:b/>
          <w:sz w:val="18"/>
          <w:szCs w:val="18"/>
        </w:rPr>
      </w:pPr>
      <w:r w:rsidRPr="00A00DB4">
        <w:rPr>
          <w:rFonts w:asciiTheme="minorHAnsi" w:hAnsiTheme="minorHAnsi" w:cstheme="minorHAnsi"/>
          <w:i/>
          <w:sz w:val="18"/>
          <w:szCs w:val="18"/>
        </w:rPr>
        <w:tab/>
      </w:r>
      <w:r w:rsidRPr="00A00DB4">
        <w:rPr>
          <w:rFonts w:asciiTheme="minorHAnsi" w:hAnsiTheme="minorHAnsi" w:cstheme="minorHAnsi"/>
          <w:b/>
          <w:sz w:val="18"/>
          <w:szCs w:val="18"/>
        </w:rPr>
        <w:t>Attribute Name</w:t>
      </w:r>
      <w:r w:rsidRPr="00A00DB4">
        <w:rPr>
          <w:rFonts w:asciiTheme="minorHAnsi" w:hAnsiTheme="minorHAnsi" w:cstheme="minorHAnsi"/>
          <w:b/>
          <w:sz w:val="18"/>
          <w:szCs w:val="18"/>
        </w:rPr>
        <w:tab/>
      </w:r>
      <w:r w:rsidRPr="00A00DB4">
        <w:rPr>
          <w:rFonts w:asciiTheme="minorHAnsi" w:hAnsiTheme="minorHAnsi" w:cstheme="minorHAnsi"/>
          <w:b/>
          <w:sz w:val="18"/>
          <w:szCs w:val="18"/>
        </w:rPr>
        <w:tab/>
      </w:r>
      <w:r w:rsidR="00D976B0">
        <w:rPr>
          <w:rFonts w:asciiTheme="minorHAnsi" w:hAnsiTheme="minorHAnsi" w:cstheme="minorHAnsi"/>
          <w:b/>
          <w:sz w:val="18"/>
          <w:szCs w:val="18"/>
        </w:rPr>
        <w:tab/>
      </w:r>
      <w:r w:rsidRPr="00A00DB4">
        <w:rPr>
          <w:rFonts w:asciiTheme="minorHAnsi" w:hAnsiTheme="minorHAnsi" w:cstheme="minorHAnsi"/>
          <w:b/>
          <w:sz w:val="18"/>
          <w:szCs w:val="18"/>
        </w:rPr>
        <w:t>Value Syntax</w:t>
      </w:r>
    </w:p>
    <w:p w14:paraId="389A85FC" w14:textId="77777777" w:rsidR="004F446F" w:rsidRPr="00A00DB4" w:rsidRDefault="004F446F" w:rsidP="004F446F">
      <w:pPr>
        <w:ind w:left="2880" w:hanging="2160"/>
        <w:jc w:val="both"/>
        <w:rPr>
          <w:rFonts w:asciiTheme="minorHAnsi" w:hAnsiTheme="minorHAnsi" w:cstheme="minorHAnsi"/>
          <w:i/>
          <w:sz w:val="18"/>
          <w:szCs w:val="18"/>
        </w:rPr>
      </w:pPr>
      <w:r w:rsidRPr="00A00DB4">
        <w:rPr>
          <w:rFonts w:asciiTheme="minorHAnsi" w:hAnsiTheme="minorHAnsi" w:cstheme="minorHAnsi"/>
          <w:i/>
          <w:sz w:val="18"/>
          <w:szCs w:val="18"/>
        </w:rPr>
        <w:tab/>
        <w:t>QPA Number</w:t>
      </w:r>
      <w:r w:rsidRPr="00A00DB4">
        <w:rPr>
          <w:rFonts w:asciiTheme="minorHAnsi" w:hAnsiTheme="minorHAnsi" w:cstheme="minorHAnsi"/>
          <w:i/>
          <w:sz w:val="18"/>
          <w:szCs w:val="18"/>
        </w:rPr>
        <w:tab/>
      </w:r>
      <w:r w:rsidRPr="00A00DB4">
        <w:rPr>
          <w:rFonts w:asciiTheme="minorHAnsi" w:hAnsiTheme="minorHAnsi" w:cstheme="minorHAnsi"/>
          <w:i/>
          <w:sz w:val="18"/>
          <w:szCs w:val="18"/>
        </w:rPr>
        <w:tab/>
      </w:r>
      <w:r w:rsidR="00D976B0">
        <w:rPr>
          <w:rFonts w:asciiTheme="minorHAnsi" w:hAnsiTheme="minorHAnsi" w:cstheme="minorHAnsi"/>
          <w:i/>
          <w:sz w:val="18"/>
          <w:szCs w:val="18"/>
        </w:rPr>
        <w:tab/>
      </w:r>
      <w:r w:rsidRPr="00A00DB4">
        <w:rPr>
          <w:rFonts w:asciiTheme="minorHAnsi" w:hAnsiTheme="minorHAnsi" w:cstheme="minorHAnsi"/>
          <w:sz w:val="18"/>
          <w:szCs w:val="18"/>
        </w:rPr>
        <w:t>The assigned number of the QPA</w:t>
      </w:r>
    </w:p>
    <w:p w14:paraId="1B12E7F2"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ab/>
        <w:t>QPA Expiration Date</w:t>
      </w:r>
      <w:r w:rsidRPr="00A00DB4">
        <w:rPr>
          <w:rFonts w:asciiTheme="minorHAnsi" w:hAnsiTheme="minorHAnsi" w:cstheme="minorHAnsi"/>
          <w:i/>
          <w:sz w:val="18"/>
          <w:szCs w:val="18"/>
        </w:rPr>
        <w:tab/>
      </w:r>
      <w:r w:rsidR="00D976B0">
        <w:rPr>
          <w:rFonts w:asciiTheme="minorHAnsi" w:hAnsiTheme="minorHAnsi" w:cstheme="minorHAnsi"/>
          <w:i/>
          <w:sz w:val="18"/>
          <w:szCs w:val="18"/>
        </w:rPr>
        <w:tab/>
      </w:r>
      <w:r w:rsidRPr="00A00DB4">
        <w:rPr>
          <w:rFonts w:asciiTheme="minorHAnsi" w:hAnsiTheme="minorHAnsi" w:cstheme="minorHAnsi"/>
          <w:sz w:val="18"/>
          <w:szCs w:val="18"/>
        </w:rPr>
        <w:t>On what date the QPA Expire - DD/MM/YYYY format</w:t>
      </w:r>
    </w:p>
    <w:p w14:paraId="3F58E8C2" w14:textId="77777777" w:rsidR="004F446F" w:rsidRPr="00A00DB4" w:rsidRDefault="004F446F" w:rsidP="004F446F">
      <w:pPr>
        <w:ind w:left="2880" w:hanging="2160"/>
        <w:jc w:val="both"/>
        <w:rPr>
          <w:rFonts w:asciiTheme="minorHAnsi" w:hAnsiTheme="minorHAnsi" w:cstheme="minorHAnsi"/>
          <w:i/>
          <w:sz w:val="18"/>
          <w:szCs w:val="18"/>
        </w:rPr>
      </w:pPr>
    </w:p>
    <w:p w14:paraId="50E63D02"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Status-</w:t>
      </w:r>
      <w:r w:rsidRPr="00A00DB4">
        <w:rPr>
          <w:rFonts w:asciiTheme="minorHAnsi" w:hAnsiTheme="minorHAnsi" w:cstheme="minorHAnsi"/>
          <w:sz w:val="18"/>
          <w:szCs w:val="18"/>
        </w:rPr>
        <w:tab/>
        <w:t xml:space="preserve">A product can either be ACTIVE or DISCONTINUED.  An item </w:t>
      </w:r>
      <w:proofErr w:type="gramStart"/>
      <w:r w:rsidRPr="00A00DB4">
        <w:rPr>
          <w:rFonts w:asciiTheme="minorHAnsi" w:hAnsiTheme="minorHAnsi" w:cstheme="minorHAnsi"/>
          <w:sz w:val="18"/>
          <w:szCs w:val="18"/>
        </w:rPr>
        <w:t>is considered to be</w:t>
      </w:r>
      <w:proofErr w:type="gramEnd"/>
      <w:r w:rsidRPr="00A00DB4">
        <w:rPr>
          <w:rFonts w:asciiTheme="minorHAnsi" w:hAnsiTheme="minorHAnsi" w:cstheme="minorHAnsi"/>
          <w:sz w:val="18"/>
          <w:szCs w:val="18"/>
        </w:rPr>
        <w:t xml:space="preserve"> ACTIVE unless you specify DISCONTINUED in this field.  An item with a DISCONTINUED value in this field will not be accessible to end users in the system</w:t>
      </w:r>
    </w:p>
    <w:p w14:paraId="2BBF4A19" w14:textId="77777777" w:rsidR="004F446F" w:rsidRPr="00A00DB4" w:rsidRDefault="004F446F" w:rsidP="004F446F">
      <w:pPr>
        <w:ind w:left="2880" w:hanging="2160"/>
        <w:jc w:val="both"/>
        <w:rPr>
          <w:rFonts w:asciiTheme="minorHAnsi" w:hAnsiTheme="minorHAnsi" w:cstheme="minorHAnsi"/>
          <w:sz w:val="18"/>
          <w:szCs w:val="18"/>
        </w:rPr>
      </w:pPr>
    </w:p>
    <w:p w14:paraId="648A68C9"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Price-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This is your net selling price of the product to the customer. If the price is not marked up, use 0.00 for the price. </w:t>
      </w:r>
    </w:p>
    <w:p w14:paraId="2CE2E0B4" w14:textId="77777777" w:rsidR="004F446F" w:rsidRPr="00A00DB4" w:rsidRDefault="004F446F" w:rsidP="004F446F">
      <w:pPr>
        <w:ind w:left="2880" w:hanging="2160"/>
        <w:jc w:val="both"/>
        <w:rPr>
          <w:rFonts w:asciiTheme="minorHAnsi" w:hAnsiTheme="minorHAnsi" w:cstheme="minorHAnsi"/>
          <w:sz w:val="18"/>
          <w:szCs w:val="18"/>
        </w:rPr>
      </w:pPr>
    </w:p>
    <w:p w14:paraId="16D332A2"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Price Effective Date-</w:t>
      </w:r>
      <w:r w:rsidRPr="00A00DB4">
        <w:rPr>
          <w:rFonts w:asciiTheme="minorHAnsi" w:hAnsiTheme="minorHAnsi" w:cstheme="minorHAnsi"/>
          <w:sz w:val="18"/>
          <w:szCs w:val="18"/>
        </w:rPr>
        <w:tab/>
        <w:t>Enter the date that the net price you listed for the product becomes effective.  Pricing in the system will change accordingly on the date you list in this field.</w:t>
      </w:r>
    </w:p>
    <w:p w14:paraId="3F4A3124" w14:textId="77777777" w:rsidR="004F446F" w:rsidRPr="00A00DB4" w:rsidRDefault="004F446F" w:rsidP="004F446F">
      <w:pPr>
        <w:ind w:left="2880" w:hanging="2160"/>
        <w:jc w:val="both"/>
        <w:rPr>
          <w:rFonts w:asciiTheme="minorHAnsi" w:hAnsiTheme="minorHAnsi" w:cstheme="minorHAnsi"/>
          <w:sz w:val="18"/>
          <w:szCs w:val="18"/>
        </w:rPr>
      </w:pPr>
    </w:p>
    <w:p w14:paraId="1C4C0613"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Is Contract Item-</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if the specific product is part of contract that you have with the customer.  Example:  An </w:t>
      </w:r>
      <w:smartTag w:uri="urn:schemas-microsoft-com:office:smarttags" w:element="stockticker">
        <w:r w:rsidRPr="00A00DB4">
          <w:rPr>
            <w:rFonts w:asciiTheme="minorHAnsi" w:hAnsiTheme="minorHAnsi" w:cstheme="minorHAnsi"/>
            <w:sz w:val="18"/>
            <w:szCs w:val="18"/>
          </w:rPr>
          <w:t>MRO</w:t>
        </w:r>
      </w:smartTag>
      <w:r w:rsidRPr="00A00DB4">
        <w:rPr>
          <w:rFonts w:asciiTheme="minorHAnsi" w:hAnsiTheme="minorHAnsi" w:cstheme="minorHAnsi"/>
          <w:sz w:val="18"/>
          <w:szCs w:val="18"/>
        </w:rPr>
        <w:t xml:space="preserve"> supply vendor may have a catalog of 5,000 items, of which the customer has negotiated a “market basket” of 100 items that are on contract with fixed pricing for a specific </w:t>
      </w:r>
      <w:proofErr w:type="gramStart"/>
      <w:r w:rsidRPr="00A00DB4">
        <w:rPr>
          <w:rFonts w:asciiTheme="minorHAnsi" w:hAnsiTheme="minorHAnsi" w:cstheme="minorHAnsi"/>
          <w:sz w:val="18"/>
          <w:szCs w:val="18"/>
        </w:rPr>
        <w:t>period of time</w:t>
      </w:r>
      <w:proofErr w:type="gramEnd"/>
      <w:r w:rsidRPr="00A00DB4">
        <w:rPr>
          <w:rFonts w:asciiTheme="minorHAnsi" w:hAnsiTheme="minorHAnsi" w:cstheme="minorHAnsi"/>
          <w:sz w:val="18"/>
          <w:szCs w:val="18"/>
        </w:rPr>
        <w:t xml:space="preserve">.  In this case the </w:t>
      </w:r>
      <w:smartTag w:uri="urn:schemas-microsoft-com:office:smarttags" w:element="stockticker">
        <w:r w:rsidRPr="00A00DB4">
          <w:rPr>
            <w:rFonts w:asciiTheme="minorHAnsi" w:hAnsiTheme="minorHAnsi" w:cstheme="minorHAnsi"/>
            <w:sz w:val="18"/>
            <w:szCs w:val="18"/>
          </w:rPr>
          <w:t>MRO</w:t>
        </w:r>
      </w:smartTag>
      <w:r w:rsidRPr="00A00DB4">
        <w:rPr>
          <w:rFonts w:asciiTheme="minorHAnsi" w:hAnsiTheme="minorHAnsi" w:cstheme="minorHAnsi"/>
          <w:sz w:val="18"/>
          <w:szCs w:val="18"/>
        </w:rPr>
        <w:t xml:space="preserve"> vendor would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for the 100 market basket items.  In other cases, the entire catalog may be on contract.  As such, you would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for all items listed in the catalog.  These Market Basket Items will be visible in the catalog, marked with an icon.</w:t>
      </w:r>
    </w:p>
    <w:p w14:paraId="2B91D222" w14:textId="77777777" w:rsidR="004F446F" w:rsidRPr="00A00DB4" w:rsidRDefault="004F446F" w:rsidP="004F446F">
      <w:pPr>
        <w:ind w:left="2880" w:firstLine="720"/>
        <w:jc w:val="both"/>
        <w:rPr>
          <w:rFonts w:asciiTheme="minorHAnsi" w:hAnsiTheme="minorHAnsi" w:cstheme="minorHAnsi"/>
          <w:sz w:val="18"/>
          <w:szCs w:val="18"/>
        </w:rPr>
      </w:pPr>
    </w:p>
    <w:p w14:paraId="143723EB"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List Price-</w:t>
      </w:r>
      <w:r w:rsidRPr="00A00DB4">
        <w:rPr>
          <w:rFonts w:asciiTheme="minorHAnsi" w:hAnsiTheme="minorHAnsi" w:cstheme="minorHAnsi"/>
          <w:sz w:val="18"/>
          <w:szCs w:val="18"/>
        </w:rPr>
        <w:tab/>
        <w:t>Use this field to enter the Manufacturers Suggested Retail Price (MSRP) or “List Price”</w:t>
      </w:r>
    </w:p>
    <w:p w14:paraId="22699F60" w14:textId="77777777" w:rsidR="004F446F" w:rsidRPr="00A00DB4" w:rsidRDefault="004F446F" w:rsidP="004F446F">
      <w:pPr>
        <w:ind w:left="2880" w:hanging="2160"/>
        <w:jc w:val="both"/>
        <w:rPr>
          <w:rFonts w:asciiTheme="minorHAnsi" w:hAnsiTheme="minorHAnsi" w:cstheme="minorHAnsi"/>
          <w:sz w:val="18"/>
          <w:szCs w:val="18"/>
        </w:rPr>
      </w:pPr>
      <w:r w:rsidRPr="00A00DB4">
        <w:rPr>
          <w:rFonts w:asciiTheme="minorHAnsi" w:hAnsiTheme="minorHAnsi" w:cstheme="minorHAnsi"/>
          <w:i/>
          <w:sz w:val="18"/>
          <w:szCs w:val="18"/>
        </w:rPr>
        <w:tab/>
      </w:r>
    </w:p>
    <w:p w14:paraId="4913F7C5" w14:textId="77777777" w:rsidR="004F446F" w:rsidRPr="00A00DB4" w:rsidRDefault="004F446F" w:rsidP="004F446F">
      <w:pPr>
        <w:ind w:left="360"/>
        <w:rPr>
          <w:rFonts w:asciiTheme="minorHAnsi" w:hAnsiTheme="minorHAnsi" w:cstheme="minorHAnsi"/>
          <w:sz w:val="18"/>
          <w:szCs w:val="18"/>
        </w:rPr>
      </w:pPr>
    </w:p>
    <w:p w14:paraId="1E152EDD" w14:textId="77777777" w:rsidR="004F446F" w:rsidRPr="00A00DB4" w:rsidRDefault="004F446F" w:rsidP="00D524D8">
      <w:pPr>
        <w:widowControl/>
        <w:numPr>
          <w:ilvl w:val="0"/>
          <w:numId w:val="31"/>
        </w:numPr>
        <w:jc w:val="both"/>
        <w:rPr>
          <w:rFonts w:asciiTheme="minorHAnsi" w:hAnsiTheme="minorHAnsi" w:cstheme="minorHAnsi"/>
          <w:sz w:val="18"/>
          <w:szCs w:val="18"/>
        </w:rPr>
      </w:pPr>
      <w:r w:rsidRPr="00A00DB4">
        <w:rPr>
          <w:rFonts w:asciiTheme="minorHAnsi" w:hAnsiTheme="minorHAnsi" w:cstheme="minorHAnsi"/>
          <w:sz w:val="18"/>
          <w:szCs w:val="18"/>
        </w:rPr>
        <w:lastRenderedPageBreak/>
        <w:t>Do you agree to provide the product information described in question 1within 10 business days of receiving the excel spreadsheet template from the Department of Administration?</w:t>
      </w:r>
    </w:p>
    <w:p w14:paraId="2DB39626" w14:textId="77777777" w:rsidR="004F446F" w:rsidRPr="00A00DB4" w:rsidRDefault="004F446F" w:rsidP="004F446F">
      <w:pPr>
        <w:rPr>
          <w:rFonts w:asciiTheme="minorHAnsi" w:hAnsiTheme="minorHAnsi" w:cstheme="minorHAnsi"/>
          <w:sz w:val="18"/>
          <w:szCs w:val="18"/>
        </w:rPr>
      </w:pPr>
    </w:p>
    <w:p w14:paraId="5D93FCAE" w14:textId="77777777" w:rsidR="004F446F" w:rsidRDefault="00D524D8" w:rsidP="004F446F">
      <w:pPr>
        <w:ind w:left="36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115186FD" w14:textId="77777777" w:rsidR="00D524D8" w:rsidRPr="00A00DB4" w:rsidRDefault="00D524D8" w:rsidP="004F446F">
      <w:pPr>
        <w:ind w:left="360"/>
        <w:rPr>
          <w:rFonts w:asciiTheme="minorHAnsi" w:hAnsiTheme="minorHAnsi" w:cstheme="minorHAnsi"/>
          <w:sz w:val="18"/>
          <w:szCs w:val="18"/>
        </w:rPr>
      </w:pPr>
    </w:p>
    <w:p w14:paraId="7FB46156" w14:textId="77777777" w:rsidR="004F446F" w:rsidRPr="00A00DB4" w:rsidRDefault="004F446F" w:rsidP="004F446F">
      <w:pPr>
        <w:ind w:left="360"/>
        <w:rPr>
          <w:rFonts w:asciiTheme="minorHAnsi" w:hAnsiTheme="minorHAnsi" w:cstheme="minorHAnsi"/>
          <w:sz w:val="18"/>
          <w:szCs w:val="18"/>
        </w:rPr>
      </w:pPr>
      <w:r w:rsidRPr="00A00DB4">
        <w:rPr>
          <w:rFonts w:asciiTheme="minorHAnsi" w:hAnsiTheme="minorHAnsi" w:cstheme="minorHAnsi"/>
          <w:sz w:val="18"/>
          <w:szCs w:val="18"/>
        </w:rPr>
        <w:t>If no, please provide an alternate timeline for product information submission.  _______________</w:t>
      </w:r>
    </w:p>
    <w:p w14:paraId="460720BF" w14:textId="77777777" w:rsidR="004F446F" w:rsidRPr="00A00DB4" w:rsidRDefault="004F446F" w:rsidP="004F446F">
      <w:pPr>
        <w:rPr>
          <w:rFonts w:asciiTheme="minorHAnsi" w:hAnsiTheme="minorHAnsi" w:cstheme="minorHAnsi"/>
          <w:sz w:val="18"/>
          <w:szCs w:val="18"/>
        </w:rPr>
      </w:pPr>
    </w:p>
    <w:p w14:paraId="1A8006A5" w14:textId="77777777" w:rsidR="004F446F" w:rsidRPr="00A00DB4" w:rsidRDefault="004F446F" w:rsidP="00D524D8">
      <w:pPr>
        <w:widowControl/>
        <w:numPr>
          <w:ilvl w:val="0"/>
          <w:numId w:val="31"/>
        </w:numPr>
        <w:jc w:val="both"/>
        <w:rPr>
          <w:rFonts w:asciiTheme="minorHAnsi" w:hAnsiTheme="minorHAnsi" w:cstheme="minorHAnsi"/>
          <w:sz w:val="18"/>
          <w:szCs w:val="18"/>
        </w:rPr>
      </w:pPr>
      <w:r w:rsidRPr="00A00DB4">
        <w:rPr>
          <w:rFonts w:asciiTheme="minorHAnsi" w:hAnsiTheme="minorHAnsi" w:cstheme="minorHAnsi"/>
          <w:sz w:val="18"/>
          <w:szCs w:val="18"/>
        </w:rPr>
        <w:t>Do you agree to provide updates of awarded products or services in the excel spreadsheet template format on a mutually agreed upon frequency based on volatility of product additions, deletions and changes and price changes?</w:t>
      </w:r>
    </w:p>
    <w:p w14:paraId="3C8BB7D1" w14:textId="77777777" w:rsidR="004F446F" w:rsidRPr="00A00DB4" w:rsidRDefault="004F446F" w:rsidP="004F446F">
      <w:pPr>
        <w:rPr>
          <w:rFonts w:asciiTheme="minorHAnsi" w:hAnsiTheme="minorHAnsi" w:cstheme="minorHAnsi"/>
          <w:sz w:val="18"/>
          <w:szCs w:val="18"/>
        </w:rPr>
      </w:pPr>
    </w:p>
    <w:p w14:paraId="57179887" w14:textId="77777777" w:rsidR="004F446F" w:rsidRDefault="00D524D8" w:rsidP="004F446F">
      <w:pPr>
        <w:ind w:left="36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3F435772" w14:textId="77777777" w:rsidR="00D524D8" w:rsidRPr="00A00DB4" w:rsidRDefault="00D524D8" w:rsidP="004F446F">
      <w:pPr>
        <w:ind w:left="360"/>
        <w:rPr>
          <w:rFonts w:asciiTheme="minorHAnsi" w:hAnsiTheme="minorHAnsi" w:cstheme="minorHAnsi"/>
          <w:sz w:val="18"/>
          <w:szCs w:val="18"/>
        </w:rPr>
      </w:pPr>
    </w:p>
    <w:p w14:paraId="157E998B" w14:textId="77777777" w:rsidR="004F446F" w:rsidRPr="00A00DB4" w:rsidRDefault="004F446F" w:rsidP="004F446F">
      <w:pPr>
        <w:widowControl/>
        <w:numPr>
          <w:ilvl w:val="0"/>
          <w:numId w:val="31"/>
        </w:numPr>
        <w:rPr>
          <w:rFonts w:asciiTheme="minorHAnsi" w:hAnsiTheme="minorHAnsi" w:cstheme="minorHAnsi"/>
          <w:sz w:val="18"/>
          <w:szCs w:val="18"/>
        </w:rPr>
      </w:pPr>
      <w:r w:rsidRPr="00A00DB4">
        <w:rPr>
          <w:rFonts w:asciiTheme="minorHAnsi" w:hAnsiTheme="minorHAnsi" w:cstheme="minorHAnsi"/>
          <w:sz w:val="18"/>
          <w:szCs w:val="18"/>
        </w:rPr>
        <w:t xml:space="preserve">Do you agree to provide your company logo in a 100 X </w:t>
      </w:r>
      <w:proofErr w:type="gramStart"/>
      <w:r w:rsidRPr="00A00DB4">
        <w:rPr>
          <w:rFonts w:asciiTheme="minorHAnsi" w:hAnsiTheme="minorHAnsi" w:cstheme="minorHAnsi"/>
          <w:sz w:val="18"/>
          <w:szCs w:val="18"/>
        </w:rPr>
        <w:t>100 pixel</w:t>
      </w:r>
      <w:proofErr w:type="gramEnd"/>
      <w:r w:rsidRPr="00A00DB4">
        <w:rPr>
          <w:rFonts w:asciiTheme="minorHAnsi" w:hAnsiTheme="minorHAnsi" w:cstheme="minorHAnsi"/>
          <w:sz w:val="18"/>
          <w:szCs w:val="18"/>
        </w:rPr>
        <w:t xml:space="preserve"> jpeg file format within 10 business days of receiving notification of award?</w:t>
      </w:r>
    </w:p>
    <w:p w14:paraId="34D516E7" w14:textId="77777777" w:rsidR="004F446F" w:rsidRPr="00A00DB4" w:rsidRDefault="004F446F" w:rsidP="004F446F">
      <w:pPr>
        <w:rPr>
          <w:rFonts w:asciiTheme="minorHAnsi" w:hAnsiTheme="minorHAnsi" w:cstheme="minorHAnsi"/>
          <w:sz w:val="18"/>
          <w:szCs w:val="18"/>
        </w:rPr>
      </w:pPr>
    </w:p>
    <w:p w14:paraId="6DDC789A" w14:textId="77777777" w:rsidR="004F446F" w:rsidRDefault="00D524D8" w:rsidP="004F446F">
      <w:pPr>
        <w:ind w:left="36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3E0BA03C" w14:textId="77777777" w:rsidR="00D524D8" w:rsidRPr="00A00DB4" w:rsidRDefault="00D524D8" w:rsidP="004F446F">
      <w:pPr>
        <w:ind w:left="360"/>
        <w:rPr>
          <w:rFonts w:asciiTheme="minorHAnsi" w:hAnsiTheme="minorHAnsi" w:cstheme="minorHAnsi"/>
          <w:sz w:val="18"/>
          <w:szCs w:val="18"/>
        </w:rPr>
      </w:pPr>
    </w:p>
    <w:p w14:paraId="5F0EF40A" w14:textId="77777777" w:rsidR="004F446F" w:rsidRPr="00A00DB4" w:rsidRDefault="004F446F" w:rsidP="004C4C87">
      <w:pPr>
        <w:pStyle w:val="msolistparagraph0"/>
        <w:numPr>
          <w:ilvl w:val="0"/>
          <w:numId w:val="31"/>
        </w:numPr>
        <w:jc w:val="both"/>
        <w:rPr>
          <w:rFonts w:asciiTheme="minorHAnsi" w:hAnsiTheme="minorHAnsi" w:cstheme="minorHAnsi"/>
          <w:sz w:val="18"/>
          <w:szCs w:val="18"/>
        </w:rPr>
      </w:pPr>
      <w:r w:rsidRPr="00A00DB4">
        <w:rPr>
          <w:rFonts w:asciiTheme="minorHAnsi" w:hAnsiTheme="minorHAnsi" w:cstheme="minorHAnsi"/>
          <w:sz w:val="18"/>
          <w:szCs w:val="18"/>
        </w:rPr>
        <w:t>Are you able to transmit data regarding your products, services and pricing via an automatic cXML upload process?  This process would be in lieu of the manual upload process described in questions 1 through 3.  A detailed specification document will be provided to you by the Department of Administration upon contract award.</w:t>
      </w:r>
    </w:p>
    <w:p w14:paraId="5BB50018" w14:textId="77777777" w:rsidR="004F446F" w:rsidRPr="00A00DB4" w:rsidRDefault="004F446F" w:rsidP="004F446F">
      <w:pPr>
        <w:ind w:left="360"/>
        <w:rPr>
          <w:rFonts w:asciiTheme="minorHAnsi" w:hAnsiTheme="minorHAnsi" w:cstheme="minorHAnsi"/>
          <w:sz w:val="18"/>
          <w:szCs w:val="18"/>
        </w:rPr>
      </w:pPr>
    </w:p>
    <w:p w14:paraId="49D1781A" w14:textId="77777777" w:rsidR="004F446F" w:rsidRPr="00A00DB4" w:rsidRDefault="00D524D8" w:rsidP="00D524D8">
      <w:pPr>
        <w:ind w:left="36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03F9600E" w14:textId="77777777" w:rsidR="004E119F" w:rsidRPr="00A00DB4" w:rsidRDefault="004E119F" w:rsidP="002A535A">
      <w:pPr>
        <w:jc w:val="center"/>
        <w:rPr>
          <w:rFonts w:asciiTheme="minorHAnsi" w:hAnsiTheme="minorHAnsi" w:cstheme="minorHAnsi"/>
          <w:b/>
          <w:sz w:val="18"/>
          <w:szCs w:val="18"/>
        </w:rPr>
      </w:pPr>
    </w:p>
    <w:p w14:paraId="10E6AE10" w14:textId="77777777" w:rsidR="003537AB" w:rsidRPr="00191C9D" w:rsidRDefault="001D0FC6" w:rsidP="002A535A">
      <w:pPr>
        <w:jc w:val="center"/>
        <w:rPr>
          <w:rFonts w:asciiTheme="minorHAnsi" w:hAnsiTheme="minorHAnsi" w:cstheme="minorHAnsi"/>
          <w:b/>
          <w:sz w:val="20"/>
        </w:rPr>
      </w:pPr>
      <w:r w:rsidRPr="00191C9D">
        <w:rPr>
          <w:rFonts w:asciiTheme="minorHAnsi" w:hAnsiTheme="minorHAnsi" w:cstheme="minorHAnsi"/>
          <w:b/>
          <w:sz w:val="20"/>
        </w:rPr>
        <w:t>EMERGENCY INFORMATION</w:t>
      </w:r>
    </w:p>
    <w:p w14:paraId="7CB05F65" w14:textId="77777777" w:rsidR="001D0FC6" w:rsidRPr="00A00DB4" w:rsidRDefault="001D0FC6" w:rsidP="004C4C87">
      <w:pPr>
        <w:pStyle w:val="NormalWeb"/>
        <w:jc w:val="both"/>
        <w:rPr>
          <w:rFonts w:asciiTheme="minorHAnsi" w:hAnsiTheme="minorHAnsi" w:cstheme="minorHAnsi"/>
          <w:sz w:val="18"/>
        </w:rPr>
      </w:pPr>
      <w:r w:rsidRPr="00A00DB4">
        <w:rPr>
          <w:rFonts w:asciiTheme="minorHAnsi" w:hAnsiTheme="minorHAnsi" w:cstheme="minorHAnsi"/>
          <w:sz w:val="18"/>
        </w:rPr>
        <w:t xml:space="preserve">In the event of an emergency or disaster, the State of </w:t>
      </w:r>
      <w:smartTag w:uri="urn:schemas-microsoft-com:office:smarttags" w:element="place">
        <w:smartTag w:uri="urn:schemas-microsoft-com:office:smarttags" w:element="State">
          <w:r w:rsidRPr="00A00DB4">
            <w:rPr>
              <w:rFonts w:asciiTheme="minorHAnsi" w:hAnsiTheme="minorHAnsi" w:cstheme="minorHAnsi"/>
              <w:sz w:val="18"/>
            </w:rPr>
            <w:t>Indiana</w:t>
          </w:r>
        </w:smartTag>
      </w:smartTag>
      <w:r w:rsidRPr="00A00DB4">
        <w:rPr>
          <w:rFonts w:asciiTheme="minorHAnsi" w:hAnsiTheme="minorHAnsi" w:cstheme="minorHAnsi"/>
          <w:sz w:val="18"/>
        </w:rPr>
        <w:t xml:space="preserve"> is requesting that your company be a pre-qualified supplier of the goods and/or services requested in this solicitation if awarded.  Respondents are advised that the goods and/or services contracted for as a result of this contract/solicitation may be called upon by the State of </w:t>
      </w:r>
      <w:smartTag w:uri="urn:schemas-microsoft-com:office:smarttags" w:element="place">
        <w:smartTag w:uri="urn:schemas-microsoft-com:office:smarttags" w:element="State">
          <w:r w:rsidRPr="00A00DB4">
            <w:rPr>
              <w:rFonts w:asciiTheme="minorHAnsi" w:hAnsiTheme="minorHAnsi" w:cstheme="minorHAnsi"/>
              <w:sz w:val="18"/>
            </w:rPr>
            <w:t>Indiana</w:t>
          </w:r>
        </w:smartTag>
      </w:smartTag>
      <w:r w:rsidRPr="00A00DB4">
        <w:rPr>
          <w:rFonts w:asciiTheme="minorHAnsi" w:hAnsiTheme="minorHAnsi" w:cstheme="minorHAnsi"/>
          <w:sz w:val="18"/>
        </w:rPr>
        <w:t xml:space="preserve"> or other governmental entities at times of emergencies or disasters.  Indicate below if you agree to honor the terms and conditions (</w:t>
      </w:r>
      <w:proofErr w:type="gramStart"/>
      <w:r w:rsidRPr="00A00DB4">
        <w:rPr>
          <w:rFonts w:asciiTheme="minorHAnsi" w:hAnsiTheme="minorHAnsi" w:cstheme="minorHAnsi"/>
          <w:sz w:val="18"/>
        </w:rPr>
        <w:t>with the exception of</w:t>
      </w:r>
      <w:proofErr w:type="gramEnd"/>
      <w:r w:rsidRPr="00A00DB4">
        <w:rPr>
          <w:rFonts w:asciiTheme="minorHAnsi" w:hAnsiTheme="minorHAnsi" w:cstheme="minorHAnsi"/>
          <w:sz w:val="18"/>
        </w:rPr>
        <w:t xml:space="preserve"> shipping and delivery locations) of the resulting contract.  Shipping and delivery arrangements will be coordinated directly with the stricken entity. </w:t>
      </w:r>
    </w:p>
    <w:p w14:paraId="15489FC1" w14:textId="77777777" w:rsidR="00D524D8" w:rsidRDefault="001D0FC6" w:rsidP="00D524D8">
      <w:pPr>
        <w:pStyle w:val="NormalWeb"/>
        <w:rPr>
          <w:rFonts w:asciiTheme="minorHAnsi" w:hAnsiTheme="minorHAnsi" w:cstheme="minorHAnsi"/>
          <w:sz w:val="18"/>
        </w:rPr>
      </w:pPr>
      <w:r w:rsidRPr="00A00DB4">
        <w:rPr>
          <w:rFonts w:asciiTheme="minorHAnsi" w:hAnsiTheme="minorHAnsi" w:cstheme="minorHAnsi"/>
          <w:sz w:val="18"/>
        </w:rPr>
        <w:t>Indicate your agreement to provide the items and/or services specified in this contract/solicitation to the State of Indiana and other governmental agencies in the e</w:t>
      </w:r>
      <w:r w:rsidR="00D524D8">
        <w:rPr>
          <w:rFonts w:asciiTheme="minorHAnsi" w:hAnsiTheme="minorHAnsi" w:cstheme="minorHAnsi"/>
          <w:sz w:val="18"/>
        </w:rPr>
        <w:t xml:space="preserve">vent of an emergency or disaster. </w:t>
      </w:r>
    </w:p>
    <w:p w14:paraId="1E255E8C" w14:textId="2071607E" w:rsidR="001D0FC6" w:rsidRPr="00A00DB4" w:rsidRDefault="00D524D8" w:rsidP="00D524D8">
      <w:pPr>
        <w:pStyle w:val="NormalWeb"/>
        <w:ind w:left="360"/>
        <w:rPr>
          <w:rFonts w:asciiTheme="minorHAnsi" w:hAnsiTheme="minorHAnsi" w:cstheme="minorHAnsi"/>
          <w:sz w:val="18"/>
        </w:rPr>
      </w:pPr>
      <w:r w:rsidRPr="004A3A90">
        <w:rPr>
          <w:rFonts w:asciiTheme="minorHAnsi" w:hAnsiTheme="minorHAnsi" w:cstheme="minorHAnsi"/>
          <w:sz w:val="18"/>
          <w:szCs w:val="18"/>
        </w:rPr>
        <w:t xml:space="preserve">Yes </w:t>
      </w:r>
      <w:r w:rsidR="004C4C87">
        <w:rPr>
          <w:rFonts w:asciiTheme="minorHAnsi" w:hAnsiTheme="minorHAnsi" w:cstheme="minorHAnsi"/>
          <w:sz w:val="18"/>
          <w:szCs w:val="18"/>
        </w:rPr>
        <w:t>__</w:t>
      </w:r>
      <w:ins w:id="23" w:author="Crncic, Autumn" w:date="2020-09-16T17:27:00Z">
        <w:r w:rsidR="006C0D26">
          <w:rPr>
            <w:rFonts w:asciiTheme="minorHAnsi" w:hAnsiTheme="minorHAnsi" w:cstheme="minorHAnsi"/>
            <w:sz w:val="18"/>
            <w:szCs w:val="18"/>
          </w:rPr>
          <w:t>X</w:t>
        </w:r>
      </w:ins>
      <w:r w:rsidR="004C4C87">
        <w:rPr>
          <w:rFonts w:asciiTheme="minorHAnsi" w:hAnsiTheme="minorHAnsi" w:cstheme="minorHAnsi"/>
          <w:sz w:val="18"/>
          <w:szCs w:val="18"/>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sidR="004C4C87">
        <w:rPr>
          <w:rFonts w:asciiTheme="minorHAnsi" w:hAnsiTheme="minorHAnsi" w:cstheme="minorHAnsi"/>
          <w:sz w:val="18"/>
          <w:szCs w:val="18"/>
        </w:rPr>
        <w:t>______</w:t>
      </w:r>
    </w:p>
    <w:p w14:paraId="1AA8D383" w14:textId="77777777" w:rsidR="001D0FC6" w:rsidRPr="00A00DB4" w:rsidRDefault="001D0FC6" w:rsidP="001D0FC6">
      <w:pPr>
        <w:pStyle w:val="NormalWeb"/>
        <w:rPr>
          <w:rFonts w:asciiTheme="minorHAnsi" w:hAnsiTheme="minorHAnsi" w:cstheme="minorHAnsi"/>
          <w:sz w:val="18"/>
        </w:rPr>
      </w:pPr>
      <w:r w:rsidRPr="00A00DB4">
        <w:rPr>
          <w:rFonts w:asciiTheme="minorHAnsi" w:hAnsiTheme="minorHAnsi" w:cstheme="minorHAnsi"/>
          <w:sz w:val="18"/>
        </w:rPr>
        <w:t>If yes, please list a contact name, phone and e-mail address of the person who would be on-call 24/7 in the event of an emergency/disaster.</w:t>
      </w:r>
    </w:p>
    <w:p w14:paraId="59C71A56" w14:textId="2DB55E3A" w:rsidR="001D0FC6" w:rsidRPr="00A00DB4" w:rsidRDefault="00E537D3" w:rsidP="001D0FC6">
      <w:pPr>
        <w:pStyle w:val="NormalWeb"/>
        <w:rPr>
          <w:rFonts w:asciiTheme="minorHAnsi" w:hAnsiTheme="minorHAnsi" w:cstheme="minorHAnsi"/>
          <w:sz w:val="18"/>
        </w:rPr>
      </w:pPr>
      <w:r>
        <w:rPr>
          <w:rFonts w:asciiTheme="minorHAnsi" w:hAnsiTheme="minorHAnsi" w:cstheme="minorHAnsi"/>
          <w:sz w:val="18"/>
        </w:rPr>
        <w:t>Name:</w:t>
      </w:r>
      <w:r w:rsidR="001D0FC6" w:rsidRPr="00A00DB4">
        <w:rPr>
          <w:rFonts w:asciiTheme="minorHAnsi" w:hAnsiTheme="minorHAnsi" w:cstheme="minorHAnsi"/>
          <w:sz w:val="18"/>
        </w:rPr>
        <w:t xml:space="preserve"> _</w:t>
      </w:r>
      <w:ins w:id="24" w:author="Crncic, Autumn" w:date="2020-09-16T17:27:00Z">
        <w:r w:rsidR="006C0D26">
          <w:rPr>
            <w:rFonts w:asciiTheme="minorHAnsi" w:hAnsiTheme="minorHAnsi" w:cstheme="minorHAnsi"/>
            <w:sz w:val="18"/>
          </w:rPr>
          <w:t>Ben Pearson</w:t>
        </w:r>
      </w:ins>
      <w:r w:rsidR="001D0FC6" w:rsidRPr="00A00DB4">
        <w:rPr>
          <w:rFonts w:asciiTheme="minorHAnsi" w:hAnsiTheme="minorHAnsi" w:cstheme="minorHAnsi"/>
          <w:sz w:val="18"/>
        </w:rPr>
        <w:t>__________________________</w:t>
      </w:r>
    </w:p>
    <w:p w14:paraId="464A359A" w14:textId="6BC0F3B6" w:rsidR="001D0FC6" w:rsidRPr="00A00DB4" w:rsidRDefault="00E537D3" w:rsidP="001D0FC6">
      <w:pPr>
        <w:pStyle w:val="NormalWeb"/>
        <w:rPr>
          <w:rFonts w:asciiTheme="minorHAnsi" w:hAnsiTheme="minorHAnsi" w:cstheme="minorHAnsi"/>
          <w:sz w:val="18"/>
        </w:rPr>
      </w:pPr>
      <w:r>
        <w:rPr>
          <w:rFonts w:asciiTheme="minorHAnsi" w:hAnsiTheme="minorHAnsi" w:cstheme="minorHAnsi"/>
          <w:sz w:val="18"/>
        </w:rPr>
        <w:t>Phone:</w:t>
      </w:r>
      <w:r w:rsidR="001D0FC6" w:rsidRPr="00A00DB4">
        <w:rPr>
          <w:rFonts w:asciiTheme="minorHAnsi" w:hAnsiTheme="minorHAnsi" w:cstheme="minorHAnsi"/>
          <w:sz w:val="18"/>
        </w:rPr>
        <w:t xml:space="preserve"> </w:t>
      </w:r>
      <w:proofErr w:type="gramStart"/>
      <w:r w:rsidR="001D0FC6" w:rsidRPr="00A00DB4">
        <w:rPr>
          <w:rFonts w:asciiTheme="minorHAnsi" w:hAnsiTheme="minorHAnsi" w:cstheme="minorHAnsi"/>
          <w:sz w:val="18"/>
        </w:rPr>
        <w:t>_</w:t>
      </w:r>
      <w:ins w:id="25" w:author="Crncic, Autumn" w:date="2020-09-16T17:27:00Z">
        <w:r w:rsidR="006C0D26">
          <w:rPr>
            <w:rFonts w:asciiTheme="minorHAnsi" w:hAnsiTheme="minorHAnsi" w:cstheme="minorHAnsi"/>
            <w:sz w:val="18"/>
          </w:rPr>
          <w:t>(</w:t>
        </w:r>
        <w:proofErr w:type="gramEnd"/>
        <w:r w:rsidR="006C0D26">
          <w:rPr>
            <w:rFonts w:asciiTheme="minorHAnsi" w:hAnsiTheme="minorHAnsi" w:cstheme="minorHAnsi"/>
            <w:sz w:val="18"/>
          </w:rPr>
          <w:t>812) 298-2131</w:t>
        </w:r>
      </w:ins>
      <w:r w:rsidR="001D0FC6" w:rsidRPr="00A00DB4">
        <w:rPr>
          <w:rFonts w:asciiTheme="minorHAnsi" w:hAnsiTheme="minorHAnsi" w:cstheme="minorHAnsi"/>
          <w:sz w:val="18"/>
        </w:rPr>
        <w:t>__________________________</w:t>
      </w:r>
    </w:p>
    <w:p w14:paraId="27F71F0D" w14:textId="24F4E651" w:rsidR="001D0FC6" w:rsidRPr="00A00DB4" w:rsidRDefault="00E537D3" w:rsidP="001D0FC6">
      <w:pPr>
        <w:pStyle w:val="NormalWeb"/>
        <w:rPr>
          <w:rFonts w:asciiTheme="minorHAnsi" w:hAnsiTheme="minorHAnsi" w:cstheme="minorHAnsi"/>
          <w:sz w:val="18"/>
        </w:rPr>
      </w:pPr>
      <w:r>
        <w:rPr>
          <w:rFonts w:asciiTheme="minorHAnsi" w:hAnsiTheme="minorHAnsi" w:cstheme="minorHAnsi"/>
          <w:sz w:val="18"/>
        </w:rPr>
        <w:t>Cell Phone:</w:t>
      </w:r>
      <w:r w:rsidR="001D0FC6" w:rsidRPr="00A00DB4">
        <w:rPr>
          <w:rFonts w:asciiTheme="minorHAnsi" w:hAnsiTheme="minorHAnsi" w:cstheme="minorHAnsi"/>
          <w:sz w:val="18"/>
        </w:rPr>
        <w:t xml:space="preserve"> </w:t>
      </w:r>
      <w:proofErr w:type="gramStart"/>
      <w:r w:rsidR="001D0FC6" w:rsidRPr="00A00DB4">
        <w:rPr>
          <w:rFonts w:asciiTheme="minorHAnsi" w:hAnsiTheme="minorHAnsi" w:cstheme="minorHAnsi"/>
          <w:sz w:val="18"/>
        </w:rPr>
        <w:t>_</w:t>
      </w:r>
      <w:ins w:id="26" w:author="Crncic, Autumn" w:date="2020-09-16T17:27:00Z">
        <w:r w:rsidR="006C0D26">
          <w:rPr>
            <w:rFonts w:asciiTheme="minorHAnsi" w:hAnsiTheme="minorHAnsi" w:cstheme="minorHAnsi"/>
            <w:sz w:val="18"/>
          </w:rPr>
          <w:t>(</w:t>
        </w:r>
        <w:proofErr w:type="gramEnd"/>
        <w:r w:rsidR="006C0D26">
          <w:rPr>
            <w:rFonts w:asciiTheme="minorHAnsi" w:hAnsiTheme="minorHAnsi" w:cstheme="minorHAnsi"/>
            <w:sz w:val="18"/>
          </w:rPr>
          <w:t>480) 213-</w:t>
        </w:r>
      </w:ins>
      <w:ins w:id="27" w:author="Crncic, Autumn" w:date="2020-09-16T17:28:00Z">
        <w:r w:rsidR="006C0D26">
          <w:rPr>
            <w:rFonts w:asciiTheme="minorHAnsi" w:hAnsiTheme="minorHAnsi" w:cstheme="minorHAnsi"/>
            <w:sz w:val="18"/>
          </w:rPr>
          <w:t>3564</w:t>
        </w:r>
      </w:ins>
      <w:r w:rsidR="001D0FC6" w:rsidRPr="00A00DB4">
        <w:rPr>
          <w:rFonts w:asciiTheme="minorHAnsi" w:hAnsiTheme="minorHAnsi" w:cstheme="minorHAnsi"/>
          <w:sz w:val="18"/>
        </w:rPr>
        <w:t>______________________</w:t>
      </w:r>
    </w:p>
    <w:p w14:paraId="4E6F01D9" w14:textId="0B6C2DBB" w:rsidR="001D0FC6" w:rsidRPr="00A00DB4" w:rsidRDefault="00E537D3" w:rsidP="001D0FC6">
      <w:pPr>
        <w:pStyle w:val="NormalWeb"/>
        <w:rPr>
          <w:rFonts w:asciiTheme="minorHAnsi" w:hAnsiTheme="minorHAnsi" w:cstheme="minorHAnsi"/>
          <w:sz w:val="18"/>
        </w:rPr>
      </w:pPr>
      <w:r>
        <w:rPr>
          <w:rFonts w:asciiTheme="minorHAnsi" w:hAnsiTheme="minorHAnsi" w:cstheme="minorHAnsi"/>
          <w:sz w:val="18"/>
        </w:rPr>
        <w:t>E</w:t>
      </w:r>
      <w:r w:rsidR="001D0FC6" w:rsidRPr="00A00DB4">
        <w:rPr>
          <w:rFonts w:asciiTheme="minorHAnsi" w:hAnsiTheme="minorHAnsi" w:cstheme="minorHAnsi"/>
          <w:sz w:val="18"/>
        </w:rPr>
        <w:t>-mail:</w:t>
      </w:r>
      <w:r>
        <w:rPr>
          <w:rFonts w:asciiTheme="minorHAnsi" w:hAnsiTheme="minorHAnsi" w:cstheme="minorHAnsi"/>
          <w:sz w:val="18"/>
        </w:rPr>
        <w:t xml:space="preserve"> </w:t>
      </w:r>
      <w:r w:rsidR="001D0FC6" w:rsidRPr="00A00DB4">
        <w:rPr>
          <w:rFonts w:asciiTheme="minorHAnsi" w:hAnsiTheme="minorHAnsi" w:cstheme="minorHAnsi"/>
          <w:sz w:val="18"/>
        </w:rPr>
        <w:t>_</w:t>
      </w:r>
      <w:ins w:id="28" w:author="Crncic, Autumn" w:date="2020-09-16T17:28:00Z">
        <w:r w:rsidR="006C0D26">
          <w:rPr>
            <w:rFonts w:asciiTheme="minorHAnsi" w:hAnsiTheme="minorHAnsi" w:cstheme="minorHAnsi"/>
            <w:sz w:val="18"/>
          </w:rPr>
          <w:t>BPearson@republicservices.com</w:t>
        </w:r>
      </w:ins>
      <w:r w:rsidR="001D0FC6" w:rsidRPr="00A00DB4">
        <w:rPr>
          <w:rFonts w:asciiTheme="minorHAnsi" w:hAnsiTheme="minorHAnsi" w:cstheme="minorHAnsi"/>
          <w:sz w:val="18"/>
        </w:rPr>
        <w:t>___________________________</w:t>
      </w:r>
    </w:p>
    <w:p w14:paraId="13A6D0A7" w14:textId="77777777" w:rsidR="003E62B7" w:rsidRDefault="003E62B7" w:rsidP="003E62B7">
      <w:pPr>
        <w:jc w:val="center"/>
        <w:rPr>
          <w:rFonts w:asciiTheme="minorHAnsi" w:hAnsiTheme="minorHAnsi" w:cstheme="minorHAnsi"/>
          <w:b/>
          <w:sz w:val="18"/>
          <w:szCs w:val="18"/>
        </w:rPr>
      </w:pPr>
    </w:p>
    <w:p w14:paraId="019F62F3" w14:textId="77777777" w:rsidR="003E62B7" w:rsidRDefault="003E62B7" w:rsidP="003E62B7">
      <w:pPr>
        <w:jc w:val="center"/>
        <w:rPr>
          <w:rFonts w:asciiTheme="minorHAnsi" w:hAnsiTheme="minorHAnsi" w:cstheme="minorHAnsi"/>
          <w:b/>
          <w:sz w:val="18"/>
          <w:szCs w:val="18"/>
        </w:rPr>
      </w:pPr>
      <w:r>
        <w:rPr>
          <w:rFonts w:asciiTheme="minorHAnsi" w:hAnsiTheme="minorHAnsi" w:cstheme="minorHAnsi"/>
          <w:b/>
          <w:sz w:val="18"/>
          <w:szCs w:val="18"/>
        </w:rPr>
        <w:t>COMPLIANCE CERTIFICATION</w:t>
      </w:r>
    </w:p>
    <w:p w14:paraId="5AA3B44E" w14:textId="54985194" w:rsidR="003E62B7" w:rsidRDefault="003E62B7" w:rsidP="003E62B7">
      <w:pPr>
        <w:rPr>
          <w:rFonts w:asciiTheme="minorHAnsi" w:hAnsiTheme="minorHAnsi" w:cstheme="minorHAnsi"/>
          <w:color w:val="000000"/>
          <w:sz w:val="18"/>
          <w:szCs w:val="18"/>
        </w:rPr>
      </w:pPr>
      <w:r>
        <w:rPr>
          <w:rFonts w:asciiTheme="minorHAnsi" w:hAnsiTheme="minorHAnsi" w:cstheme="minorHAnsi"/>
          <w:color w:val="000000"/>
          <w:sz w:val="18"/>
          <w:szCs w:val="18"/>
        </w:rPr>
        <w:t xml:space="preserve">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w:t>
      </w:r>
      <w:r w:rsidR="007B6D3B">
        <w:rPr>
          <w:rFonts w:asciiTheme="minorHAnsi" w:hAnsiTheme="minorHAnsi" w:cstheme="minorHAnsi"/>
          <w:color w:val="000000"/>
          <w:sz w:val="18"/>
          <w:szCs w:val="18"/>
        </w:rPr>
        <w:t>set off</w:t>
      </w:r>
      <w:r>
        <w:rPr>
          <w:rFonts w:asciiTheme="minorHAnsi" w:hAnsiTheme="minorHAnsi" w:cstheme="minorHAnsi"/>
          <w:color w:val="000000"/>
          <w:sz w:val="18"/>
          <w:szCs w:val="18"/>
        </w:rPr>
        <w:t xml:space="preserve"> such obligations, and withhold further payments or purchases until the entity is current in its payments on its liability to the State and has submitted proof of such payment to the State.</w:t>
      </w:r>
    </w:p>
    <w:p w14:paraId="5548FEBC" w14:textId="77777777" w:rsidR="003E62B7" w:rsidRDefault="003E62B7" w:rsidP="003E62B7">
      <w:pPr>
        <w:rPr>
          <w:rFonts w:asciiTheme="minorHAnsi" w:hAnsiTheme="minorHAnsi" w:cstheme="minorHAnsi"/>
          <w:color w:val="000000"/>
          <w:sz w:val="18"/>
          <w:szCs w:val="18"/>
        </w:rPr>
      </w:pPr>
    </w:p>
    <w:p w14:paraId="6C6154E6" w14:textId="77777777" w:rsidR="003E62B7" w:rsidRDefault="003E62B7" w:rsidP="003E62B7">
      <w:pPr>
        <w:jc w:val="center"/>
        <w:rPr>
          <w:rFonts w:asciiTheme="minorHAnsi" w:hAnsiTheme="minorHAnsi" w:cstheme="minorHAnsi"/>
          <w:sz w:val="18"/>
          <w:szCs w:val="18"/>
        </w:rPr>
      </w:pPr>
      <w:r>
        <w:rPr>
          <w:rFonts w:asciiTheme="minorHAnsi" w:hAnsiTheme="minorHAnsi" w:cstheme="minorHAnsi"/>
          <w:b/>
          <w:sz w:val="18"/>
          <w:szCs w:val="18"/>
        </w:rPr>
        <w:t>ETHICS OBLIGATIONS</w:t>
      </w:r>
    </w:p>
    <w:p w14:paraId="6D02FD41" w14:textId="57198B9F" w:rsidR="003E62B7" w:rsidRDefault="003E62B7" w:rsidP="003E62B7">
      <w:pPr>
        <w:rPr>
          <w:rFonts w:asciiTheme="minorHAnsi" w:hAnsiTheme="minorHAnsi" w:cstheme="minorHAnsi"/>
          <w:sz w:val="18"/>
          <w:szCs w:val="18"/>
        </w:rPr>
      </w:pPr>
      <w:r>
        <w:rPr>
          <w:rFonts w:asciiTheme="minorHAnsi" w:hAnsiTheme="minorHAnsi" w:cstheme="minorHAnsi"/>
          <w:sz w:val="18"/>
          <w:szCs w:val="18"/>
        </w:rPr>
        <w:t xml:space="preserve">The contractor and its agents shall abide by all ethical requirements that apply to persons who have a business relationship with the State, as set forth in Indiana Code § 4-2-6 </w:t>
      </w:r>
      <w:r>
        <w:rPr>
          <w:rFonts w:asciiTheme="minorHAnsi" w:hAnsiTheme="minorHAnsi" w:cstheme="minorHAnsi"/>
          <w:sz w:val="18"/>
          <w:szCs w:val="18"/>
          <w:u w:val="single"/>
        </w:rPr>
        <w:t>et</w:t>
      </w:r>
      <w:r>
        <w:rPr>
          <w:rFonts w:asciiTheme="minorHAnsi" w:hAnsiTheme="minorHAnsi" w:cstheme="minorHAnsi"/>
          <w:sz w:val="18"/>
          <w:szCs w:val="18"/>
        </w:rPr>
        <w:t xml:space="preserve"> </w:t>
      </w:r>
      <w:r>
        <w:rPr>
          <w:rFonts w:asciiTheme="minorHAnsi" w:hAnsiTheme="minorHAnsi" w:cstheme="minorHAnsi"/>
          <w:sz w:val="18"/>
          <w:szCs w:val="18"/>
          <w:u w:val="single"/>
        </w:rPr>
        <w:t>seq. and Indiana Code 4.2.7</w:t>
      </w:r>
      <w:r>
        <w:rPr>
          <w:rFonts w:asciiTheme="minorHAnsi" w:hAnsiTheme="minorHAnsi" w:cstheme="minorHAnsi"/>
          <w:sz w:val="18"/>
          <w:szCs w:val="18"/>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w:t>
      </w:r>
      <w:r w:rsidR="007B6D3B">
        <w:rPr>
          <w:rFonts w:asciiTheme="minorHAnsi" w:hAnsiTheme="minorHAnsi" w:cstheme="minorHAnsi"/>
          <w:sz w:val="18"/>
          <w:szCs w:val="18"/>
        </w:rPr>
        <w:t>at</w:t>
      </w:r>
      <w:r w:rsidR="00C157E7">
        <w:rPr>
          <w:rFonts w:asciiTheme="minorHAnsi" w:hAnsiTheme="minorHAnsi" w:cstheme="minorHAnsi"/>
          <w:sz w:val="18"/>
          <w:szCs w:val="18"/>
        </w:rPr>
        <w:t xml:space="preserve"> </w:t>
      </w:r>
      <w:hyperlink r:id="rId24" w:history="1">
        <w:r w:rsidR="00C157E7" w:rsidRPr="00C157E7">
          <w:rPr>
            <w:rStyle w:val="Hyperlink"/>
            <w:rFonts w:asciiTheme="minorHAnsi" w:hAnsiTheme="minorHAnsi" w:cstheme="minorHAnsi"/>
            <w:sz w:val="18"/>
            <w:szCs w:val="18"/>
          </w:rPr>
          <w:t>http://www.in.gov/ig/2335.htm</w:t>
        </w:r>
      </w:hyperlink>
      <w:r w:rsidR="007B6D3B">
        <w:rPr>
          <w:rFonts w:asciiTheme="minorHAnsi" w:hAnsiTheme="minorHAnsi" w:cstheme="minorHAnsi"/>
          <w:sz w:val="18"/>
          <w:szCs w:val="18"/>
        </w:rPr>
        <w:t xml:space="preserve"> </w:t>
      </w:r>
      <w:r>
        <w:rPr>
          <w:rFonts w:asciiTheme="minorHAnsi" w:hAnsiTheme="minorHAnsi" w:cstheme="minorHAnsi"/>
          <w:sz w:val="18"/>
          <w:szCs w:val="18"/>
        </w:rPr>
        <w:t>If the contractor or its agents violate any applicable ethical standards, the State may, in its sole discretion, terminate this contract immediately upon notice to the contractor.  In addition, the Contractor may be subject to penalties under Indiana Code § 4-2-6-12 and 4.2.7.</w:t>
      </w:r>
    </w:p>
    <w:p w14:paraId="26BA90A4" w14:textId="4128257B" w:rsidR="00855993" w:rsidRDefault="00855993">
      <w:pPr>
        <w:widowControl/>
        <w:rPr>
          <w:rFonts w:asciiTheme="minorHAnsi" w:hAnsiTheme="minorHAnsi" w:cstheme="minorHAnsi"/>
          <w:sz w:val="18"/>
          <w:szCs w:val="18"/>
        </w:rPr>
      </w:pPr>
      <w:r>
        <w:rPr>
          <w:rFonts w:asciiTheme="minorHAnsi" w:hAnsiTheme="minorHAnsi" w:cstheme="minorHAnsi"/>
          <w:sz w:val="18"/>
          <w:szCs w:val="18"/>
        </w:rPr>
        <w:br w:type="page"/>
      </w:r>
    </w:p>
    <w:p w14:paraId="5E4B97F4" w14:textId="77777777" w:rsidR="003E62B7" w:rsidRDefault="003E62B7" w:rsidP="003E62B7">
      <w:pPr>
        <w:tabs>
          <w:tab w:val="left" w:pos="-1440"/>
        </w:tabs>
        <w:jc w:val="center"/>
        <w:rPr>
          <w:rFonts w:asciiTheme="minorHAnsi" w:hAnsiTheme="minorHAnsi" w:cstheme="minorHAnsi"/>
          <w:sz w:val="18"/>
          <w:szCs w:val="18"/>
        </w:rPr>
      </w:pPr>
      <w:r>
        <w:rPr>
          <w:rFonts w:asciiTheme="minorHAnsi" w:hAnsiTheme="minorHAnsi" w:cstheme="minorHAnsi"/>
          <w:b/>
          <w:sz w:val="18"/>
          <w:szCs w:val="18"/>
        </w:rPr>
        <w:lastRenderedPageBreak/>
        <w:t>PRICING</w:t>
      </w:r>
    </w:p>
    <w:p w14:paraId="15114435" w14:textId="77777777" w:rsidR="003E62B7" w:rsidRDefault="003E62B7" w:rsidP="003E62B7">
      <w:pPr>
        <w:tabs>
          <w:tab w:val="left" w:pos="-1440"/>
        </w:tabs>
        <w:jc w:val="both"/>
        <w:rPr>
          <w:rFonts w:asciiTheme="minorHAnsi" w:hAnsiTheme="minorHAnsi" w:cstheme="minorHAnsi"/>
          <w:b/>
          <w:i/>
          <w:sz w:val="18"/>
          <w:szCs w:val="18"/>
        </w:rPr>
      </w:pPr>
      <w:r>
        <w:rPr>
          <w:rFonts w:asciiTheme="minorHAnsi" w:hAnsiTheme="minorHAnsi" w:cstheme="minorHAnsi"/>
          <w:sz w:val="18"/>
          <w:szCs w:val="18"/>
        </w:rPr>
        <w:t xml:space="preserve">Unit price must be entered and extended, and the total price of the bid must be shown.  Unit prices are to be bid </w:t>
      </w:r>
      <w:proofErr w:type="gramStart"/>
      <w:r>
        <w:rPr>
          <w:rFonts w:asciiTheme="minorHAnsi" w:hAnsiTheme="minorHAnsi" w:cstheme="minorHAnsi"/>
          <w:sz w:val="18"/>
          <w:szCs w:val="18"/>
        </w:rPr>
        <w:t>on the basis of</w:t>
      </w:r>
      <w:proofErr w:type="gramEnd"/>
      <w:r>
        <w:rPr>
          <w:rFonts w:asciiTheme="minorHAnsi" w:hAnsiTheme="minorHAnsi" w:cstheme="minorHAnsi"/>
          <w:sz w:val="18"/>
          <w:szCs w:val="18"/>
        </w:rPr>
        <w:t xml:space="preserve"> the unit specified. If there is an error between the unit price and total price, the unit price shall prevail</w:t>
      </w:r>
      <w:r>
        <w:rPr>
          <w:rFonts w:asciiTheme="minorHAnsi" w:hAnsiTheme="minorHAnsi" w:cstheme="minorHAnsi"/>
          <w:b/>
          <w:sz w:val="18"/>
          <w:szCs w:val="18"/>
        </w:rPr>
        <w:t xml:space="preserve">.  </w:t>
      </w:r>
      <w:r>
        <w:rPr>
          <w:rFonts w:asciiTheme="minorHAnsi" w:hAnsiTheme="minorHAnsi" w:cstheme="minorHAnsi"/>
          <w:b/>
          <w:i/>
          <w:sz w:val="18"/>
          <w:szCs w:val="18"/>
        </w:rPr>
        <w:t xml:space="preserve">Awarded Prices: Prices listed for each item are firm and cannot be changed.  </w:t>
      </w:r>
    </w:p>
    <w:p w14:paraId="5272738E" w14:textId="77777777" w:rsidR="003E62B7" w:rsidRDefault="003E62B7" w:rsidP="003E62B7">
      <w:pPr>
        <w:tabs>
          <w:tab w:val="left" w:pos="-1440"/>
        </w:tabs>
        <w:jc w:val="both"/>
        <w:rPr>
          <w:rFonts w:asciiTheme="minorHAnsi" w:hAnsiTheme="minorHAnsi" w:cstheme="minorHAnsi"/>
          <w:sz w:val="18"/>
          <w:szCs w:val="18"/>
        </w:rPr>
      </w:pPr>
    </w:p>
    <w:p w14:paraId="0BC7E14F" w14:textId="77777777" w:rsidR="003E62B7" w:rsidRDefault="003E62B7" w:rsidP="003E62B7">
      <w:pPr>
        <w:jc w:val="center"/>
        <w:rPr>
          <w:rFonts w:asciiTheme="minorHAnsi" w:hAnsiTheme="minorHAnsi" w:cstheme="minorHAnsi"/>
          <w:sz w:val="18"/>
          <w:szCs w:val="18"/>
        </w:rPr>
      </w:pPr>
      <w:r>
        <w:rPr>
          <w:rFonts w:asciiTheme="minorHAnsi" w:hAnsiTheme="minorHAnsi" w:cstheme="minorHAnsi"/>
          <w:b/>
          <w:sz w:val="18"/>
          <w:szCs w:val="18"/>
        </w:rPr>
        <w:t>F.O.B. DESTINATION</w:t>
      </w:r>
    </w:p>
    <w:p w14:paraId="0E1B5B8F" w14:textId="77777777" w:rsidR="003E62B7" w:rsidRDefault="003E62B7" w:rsidP="003E62B7">
      <w:pPr>
        <w:jc w:val="both"/>
        <w:rPr>
          <w:rFonts w:asciiTheme="minorHAnsi" w:hAnsiTheme="minorHAnsi" w:cstheme="minorHAnsi"/>
          <w:sz w:val="18"/>
          <w:szCs w:val="18"/>
        </w:rPr>
      </w:pPr>
      <w:r>
        <w:rPr>
          <w:rFonts w:asciiTheme="minorHAnsi" w:hAnsiTheme="minorHAnsi" w:cstheme="minorHAnsi"/>
          <w:sz w:val="18"/>
          <w:szCs w:val="18"/>
        </w:rPr>
        <w:t xml:space="preserve">The State requires all bids to be submitted </w:t>
      </w:r>
      <w:proofErr w:type="gramStart"/>
      <w:r>
        <w:rPr>
          <w:rFonts w:asciiTheme="minorHAnsi" w:hAnsiTheme="minorHAnsi" w:cstheme="minorHAnsi"/>
          <w:sz w:val="18"/>
          <w:szCs w:val="18"/>
        </w:rPr>
        <w:t>on the basis of</w:t>
      </w:r>
      <w:proofErr w:type="gramEnd"/>
      <w:r>
        <w:rPr>
          <w:rFonts w:asciiTheme="minorHAnsi" w:hAnsiTheme="minorHAnsi" w:cstheme="minorHAnsi"/>
          <w:sz w:val="18"/>
          <w:szCs w:val="18"/>
        </w:rPr>
        <w:t xml:space="preserve"> F.O.B. destination. </w:t>
      </w:r>
    </w:p>
    <w:p w14:paraId="4A9437D8" w14:textId="77777777" w:rsidR="003E62B7" w:rsidRDefault="003E62B7" w:rsidP="003E62B7">
      <w:pPr>
        <w:tabs>
          <w:tab w:val="left" w:pos="-1440"/>
        </w:tabs>
        <w:jc w:val="both"/>
        <w:rPr>
          <w:rFonts w:asciiTheme="minorHAnsi" w:hAnsiTheme="minorHAnsi" w:cstheme="minorHAnsi"/>
          <w:sz w:val="18"/>
          <w:szCs w:val="18"/>
        </w:rPr>
      </w:pPr>
    </w:p>
    <w:p w14:paraId="332F2A78" w14:textId="77777777" w:rsidR="003E62B7" w:rsidRDefault="003E62B7" w:rsidP="003E62B7">
      <w:pPr>
        <w:tabs>
          <w:tab w:val="left" w:pos="5040"/>
        </w:tabs>
        <w:jc w:val="center"/>
        <w:rPr>
          <w:rFonts w:asciiTheme="minorHAnsi" w:hAnsiTheme="minorHAnsi" w:cstheme="minorHAnsi"/>
          <w:sz w:val="18"/>
          <w:szCs w:val="18"/>
        </w:rPr>
      </w:pPr>
      <w:r>
        <w:rPr>
          <w:rFonts w:asciiTheme="minorHAnsi" w:hAnsiTheme="minorHAnsi" w:cstheme="minorHAnsi"/>
          <w:b/>
          <w:sz w:val="18"/>
          <w:szCs w:val="18"/>
        </w:rPr>
        <w:t>OPEN COMPETITION</w:t>
      </w:r>
    </w:p>
    <w:p w14:paraId="337CFEA2" w14:textId="77777777" w:rsidR="003E62B7" w:rsidRDefault="003E62B7" w:rsidP="003E62B7">
      <w:pPr>
        <w:tabs>
          <w:tab w:val="left" w:pos="5040"/>
        </w:tabs>
        <w:jc w:val="both"/>
        <w:rPr>
          <w:rFonts w:asciiTheme="minorHAnsi" w:hAnsiTheme="minorHAnsi" w:cstheme="minorHAnsi"/>
          <w:sz w:val="18"/>
          <w:szCs w:val="18"/>
        </w:rPr>
      </w:pPr>
      <w:r>
        <w:rPr>
          <w:rFonts w:asciiTheme="minorHAnsi" w:hAnsiTheme="minorHAnsi" w:cstheme="minorHAnsi"/>
          <w:sz w:val="18"/>
          <w:szCs w:val="18"/>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w:t>
      </w:r>
      <w:proofErr w:type="gramStart"/>
      <w:r>
        <w:rPr>
          <w:rFonts w:asciiTheme="minorHAnsi" w:hAnsiTheme="minorHAnsi" w:cstheme="minorHAnsi"/>
          <w:sz w:val="18"/>
          <w:szCs w:val="18"/>
        </w:rPr>
        <w:t>as long as</w:t>
      </w:r>
      <w:proofErr w:type="gramEnd"/>
      <w:r>
        <w:rPr>
          <w:rFonts w:asciiTheme="minorHAnsi" w:hAnsiTheme="minorHAnsi" w:cstheme="minorHAnsi"/>
          <w:sz w:val="18"/>
          <w:szCs w:val="18"/>
        </w:rPr>
        <w:t xml:space="preserve"> they can be verified as equal or better than specified as determined by the State.  All bidders with alternate products shall submit detailed specifications with their bid. </w:t>
      </w:r>
    </w:p>
    <w:p w14:paraId="5D4159CD" w14:textId="77777777" w:rsidR="003E62B7" w:rsidRDefault="003E62B7" w:rsidP="003E62B7">
      <w:pPr>
        <w:tabs>
          <w:tab w:val="left" w:pos="5040"/>
        </w:tabs>
        <w:jc w:val="both"/>
        <w:rPr>
          <w:rFonts w:asciiTheme="minorHAnsi" w:hAnsiTheme="minorHAnsi" w:cstheme="minorHAnsi"/>
          <w:sz w:val="18"/>
          <w:szCs w:val="18"/>
        </w:rPr>
      </w:pPr>
    </w:p>
    <w:p w14:paraId="2F1EFC38" w14:textId="77777777" w:rsidR="003E62B7" w:rsidRDefault="003E62B7" w:rsidP="003E62B7">
      <w:pPr>
        <w:tabs>
          <w:tab w:val="left" w:pos="5040"/>
        </w:tabs>
        <w:jc w:val="center"/>
        <w:rPr>
          <w:rFonts w:asciiTheme="minorHAnsi" w:hAnsiTheme="minorHAnsi" w:cstheme="minorHAnsi"/>
          <w:b/>
          <w:sz w:val="18"/>
          <w:szCs w:val="18"/>
        </w:rPr>
      </w:pPr>
      <w:r>
        <w:rPr>
          <w:rFonts w:asciiTheme="minorHAnsi" w:hAnsiTheme="minorHAnsi" w:cstheme="minorHAnsi"/>
          <w:b/>
          <w:sz w:val="18"/>
          <w:szCs w:val="18"/>
        </w:rPr>
        <w:t>CREATION OF BINDING AGREEMENT</w:t>
      </w:r>
    </w:p>
    <w:p w14:paraId="52BEB5A7" w14:textId="77777777" w:rsidR="003E62B7" w:rsidRDefault="003E62B7" w:rsidP="003E62B7">
      <w:pPr>
        <w:outlineLvl w:val="0"/>
        <w:rPr>
          <w:rFonts w:asciiTheme="minorHAnsi" w:hAnsiTheme="minorHAnsi" w:cstheme="minorHAnsi"/>
          <w:sz w:val="18"/>
          <w:szCs w:val="18"/>
        </w:rPr>
      </w:pPr>
      <w:r>
        <w:rPr>
          <w:rFonts w:asciiTheme="minorHAnsi" w:hAnsiTheme="minorHAnsi" w:cstheme="minorHAnsi"/>
          <w:sz w:val="18"/>
          <w:szCs w:val="18"/>
        </w:rPr>
        <w:t xml:space="preserve">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 except from the Using Agency on purchases less than $5,000 and only with written approval on purchases greater than $5,000 from the Indiana Department of Administration, Procurement Division. </w:t>
      </w:r>
    </w:p>
    <w:p w14:paraId="794BA22E" w14:textId="77777777" w:rsidR="003E62B7" w:rsidRDefault="003E62B7" w:rsidP="003E62B7">
      <w:pPr>
        <w:widowControl/>
        <w:tabs>
          <w:tab w:val="left" w:pos="0"/>
        </w:tabs>
        <w:ind w:left="720"/>
        <w:rPr>
          <w:rFonts w:ascii="Times New Roman" w:hAnsi="Times New Roman"/>
          <w:sz w:val="18"/>
          <w:szCs w:val="22"/>
        </w:rPr>
      </w:pPr>
    </w:p>
    <w:p w14:paraId="6599A8BC" w14:textId="77777777" w:rsidR="003E62B7" w:rsidRDefault="003E62B7" w:rsidP="003E62B7">
      <w:pPr>
        <w:widowControl/>
        <w:tabs>
          <w:tab w:val="left" w:pos="0"/>
        </w:tabs>
        <w:ind w:left="720"/>
        <w:rPr>
          <w:rFonts w:ascii="Times New Roman" w:hAnsi="Times New Roman"/>
          <w:sz w:val="18"/>
          <w:szCs w:val="22"/>
        </w:rPr>
      </w:pPr>
    </w:p>
    <w:p w14:paraId="52EB0F09" w14:textId="77777777" w:rsidR="003E62B7" w:rsidRDefault="003E62B7" w:rsidP="003E62B7">
      <w:pPr>
        <w:widowControl/>
        <w:tabs>
          <w:tab w:val="left" w:pos="0"/>
        </w:tabs>
        <w:ind w:left="720"/>
        <w:jc w:val="center"/>
        <w:rPr>
          <w:rFonts w:asciiTheme="minorHAnsi" w:hAnsiTheme="minorHAnsi" w:cstheme="minorHAnsi"/>
          <w:b/>
          <w:sz w:val="18"/>
          <w:szCs w:val="18"/>
        </w:rPr>
      </w:pPr>
      <w:r>
        <w:rPr>
          <w:rFonts w:asciiTheme="minorHAnsi" w:hAnsiTheme="minorHAnsi" w:cstheme="minorHAnsi"/>
          <w:b/>
          <w:sz w:val="18"/>
          <w:szCs w:val="18"/>
        </w:rPr>
        <w:t>EMPLOYMENT ELIGIBILITY VERIFICATION</w:t>
      </w:r>
    </w:p>
    <w:p w14:paraId="1EACA4D6" w14:textId="1994DC22" w:rsidR="003E62B7" w:rsidRDefault="003E62B7" w:rsidP="003E62B7">
      <w:pPr>
        <w:widowControl/>
        <w:tabs>
          <w:tab w:val="left" w:pos="0"/>
        </w:tabs>
        <w:ind w:left="720" w:hanging="720"/>
        <w:rPr>
          <w:rFonts w:asciiTheme="minorHAnsi" w:hAnsiTheme="minorHAnsi" w:cstheme="minorHAnsi"/>
          <w:b/>
          <w:sz w:val="18"/>
          <w:szCs w:val="18"/>
        </w:rPr>
      </w:pPr>
      <w:r>
        <w:rPr>
          <w:rFonts w:asciiTheme="minorHAnsi" w:hAnsiTheme="minorHAnsi" w:cstheme="minorHAnsi"/>
          <w:sz w:val="18"/>
          <w:szCs w:val="18"/>
        </w:rPr>
        <w:t xml:space="preserve">As required by </w:t>
      </w:r>
      <w:r w:rsidR="007B6D3B">
        <w:rPr>
          <w:rFonts w:asciiTheme="minorHAnsi" w:hAnsiTheme="minorHAnsi" w:cstheme="minorHAnsi"/>
          <w:sz w:val="18"/>
          <w:szCs w:val="18"/>
        </w:rPr>
        <w:t>IC</w:t>
      </w:r>
      <w:r w:rsidR="007B6D3B">
        <w:rPr>
          <w:rFonts w:asciiTheme="minorHAnsi" w:hAnsiTheme="minorHAnsi" w:cstheme="minorHAnsi"/>
          <w:b/>
          <w:sz w:val="18"/>
          <w:szCs w:val="18"/>
        </w:rPr>
        <w:t xml:space="preserve"> </w:t>
      </w:r>
      <w:r w:rsidR="007B6D3B">
        <w:rPr>
          <w:rFonts w:asciiTheme="minorHAnsi" w:hAnsiTheme="minorHAnsi" w:cstheme="minorHAnsi"/>
          <w:sz w:val="18"/>
          <w:szCs w:val="18"/>
        </w:rPr>
        <w:t>§</w:t>
      </w:r>
      <w:r>
        <w:rPr>
          <w:rFonts w:asciiTheme="minorHAnsi" w:hAnsiTheme="minorHAnsi" w:cstheme="minorHAnsi"/>
          <w:sz w:val="18"/>
          <w:szCs w:val="18"/>
        </w:rPr>
        <w:t>22-5-1.7, the Contractor swears or affirms under the penalties of perjury that:</w:t>
      </w:r>
    </w:p>
    <w:p w14:paraId="603C740A" w14:textId="77777777" w:rsidR="003E62B7" w:rsidRDefault="003E62B7" w:rsidP="003E62B7">
      <w:pPr>
        <w:widowControl/>
        <w:tabs>
          <w:tab w:val="left" w:pos="0"/>
        </w:tabs>
        <w:ind w:left="720"/>
        <w:rPr>
          <w:rFonts w:asciiTheme="minorHAnsi" w:hAnsiTheme="minorHAnsi" w:cstheme="minorHAnsi"/>
          <w:b/>
          <w:sz w:val="18"/>
          <w:szCs w:val="18"/>
        </w:rPr>
      </w:pPr>
    </w:p>
    <w:p w14:paraId="0A3C9CB8" w14:textId="77777777" w:rsidR="003E62B7" w:rsidRDefault="003E62B7" w:rsidP="003E62B7">
      <w:pPr>
        <w:widowControl/>
        <w:tabs>
          <w:tab w:val="left" w:pos="0"/>
        </w:tabs>
        <w:rPr>
          <w:rFonts w:asciiTheme="minorHAnsi" w:hAnsiTheme="minorHAnsi" w:cstheme="minorHAnsi"/>
          <w:b/>
          <w:sz w:val="18"/>
          <w:szCs w:val="18"/>
        </w:rPr>
      </w:pPr>
      <w:r>
        <w:rPr>
          <w:rFonts w:asciiTheme="minorHAnsi" w:hAnsiTheme="minorHAnsi" w:cstheme="minorHAnsi"/>
          <w:sz w:val="18"/>
          <w:szCs w:val="18"/>
        </w:rPr>
        <w:t xml:space="preserve">1.    The Contractor does not knowingly employ an unauthorized alien. </w:t>
      </w:r>
    </w:p>
    <w:p w14:paraId="525506B3" w14:textId="77777777" w:rsidR="003E62B7" w:rsidRDefault="003E62B7" w:rsidP="003E62B7">
      <w:pPr>
        <w:rPr>
          <w:rFonts w:asciiTheme="minorHAnsi" w:hAnsiTheme="minorHAnsi" w:cstheme="minorHAnsi"/>
          <w:sz w:val="18"/>
          <w:szCs w:val="18"/>
        </w:rPr>
      </w:pPr>
    </w:p>
    <w:p w14:paraId="22EEE249" w14:textId="77777777" w:rsidR="003E62B7" w:rsidRDefault="003E62B7" w:rsidP="003E62B7">
      <w:pPr>
        <w:rPr>
          <w:rFonts w:asciiTheme="minorHAnsi" w:hAnsiTheme="minorHAnsi" w:cstheme="minorHAnsi"/>
          <w:sz w:val="18"/>
          <w:szCs w:val="18"/>
        </w:rPr>
      </w:pPr>
      <w:r>
        <w:rPr>
          <w:rFonts w:asciiTheme="minorHAnsi" w:hAnsiTheme="minorHAnsi" w:cstheme="minorHAnsi"/>
          <w:sz w:val="18"/>
          <w:szCs w:val="18"/>
        </w:rPr>
        <w:t xml:space="preserve">2.    The Contractor shall enroll in and verify the work eligibility status of all his/her/its newly hired employees through the E-Verify program as defined in </w:t>
      </w:r>
      <w:proofErr w:type="gramStart"/>
      <w:r>
        <w:rPr>
          <w:rFonts w:asciiTheme="minorHAnsi" w:hAnsiTheme="minorHAnsi" w:cstheme="minorHAnsi"/>
          <w:sz w:val="18"/>
          <w:szCs w:val="18"/>
        </w:rPr>
        <w:t>IC  §</w:t>
      </w:r>
      <w:proofErr w:type="gramEnd"/>
      <w:r>
        <w:rPr>
          <w:rFonts w:asciiTheme="minorHAnsi" w:hAnsiTheme="minorHAnsi" w:cstheme="minorHAnsi"/>
          <w:sz w:val="18"/>
          <w:szCs w:val="18"/>
        </w:rPr>
        <w:t xml:space="preserve">22-5-1.7-3. The Contractor is not required to participate should the E-Verify program cease to exist. Additionally, the Contractor is not required to participate if the Contractor is self-employed and does not employ any employees. </w:t>
      </w:r>
    </w:p>
    <w:p w14:paraId="416BDB84" w14:textId="77777777" w:rsidR="003E62B7" w:rsidRDefault="003E62B7" w:rsidP="003E62B7">
      <w:pPr>
        <w:pStyle w:val="ListParagraph"/>
        <w:ind w:left="0"/>
        <w:rPr>
          <w:rFonts w:asciiTheme="minorHAnsi" w:hAnsiTheme="minorHAnsi" w:cstheme="minorHAnsi"/>
          <w:sz w:val="18"/>
          <w:szCs w:val="18"/>
        </w:rPr>
      </w:pPr>
    </w:p>
    <w:p w14:paraId="61D13E5A" w14:textId="77777777" w:rsidR="003E62B7" w:rsidRDefault="003E62B7" w:rsidP="003E62B7">
      <w:pPr>
        <w:rPr>
          <w:rFonts w:asciiTheme="minorHAnsi" w:hAnsiTheme="minorHAnsi" w:cstheme="minorHAnsi"/>
          <w:sz w:val="18"/>
          <w:szCs w:val="18"/>
        </w:rPr>
      </w:pPr>
      <w:r>
        <w:rPr>
          <w:rFonts w:asciiTheme="minorHAnsi" w:hAnsiTheme="minorHAnsi" w:cstheme="minorHAnsi"/>
          <w:sz w:val="18"/>
          <w:szCs w:val="18"/>
        </w:rPr>
        <w:t>3.   The Contractor shall not knowingly employ or contract with an unauthorized alien. The Contractor shall not retain an employee or contract with a person that the Contractor subsequently learns is an unauthorized alien.</w:t>
      </w:r>
    </w:p>
    <w:p w14:paraId="3351F603" w14:textId="77777777" w:rsidR="003E62B7" w:rsidRDefault="003E62B7" w:rsidP="003E62B7">
      <w:pPr>
        <w:rPr>
          <w:rFonts w:asciiTheme="minorHAnsi" w:hAnsiTheme="minorHAnsi" w:cstheme="minorHAnsi"/>
          <w:sz w:val="18"/>
          <w:szCs w:val="18"/>
        </w:rPr>
      </w:pPr>
    </w:p>
    <w:p w14:paraId="6A579978" w14:textId="77777777" w:rsidR="003E62B7" w:rsidRDefault="003E62B7" w:rsidP="003E62B7">
      <w:pPr>
        <w:rPr>
          <w:rFonts w:asciiTheme="minorHAnsi" w:hAnsiTheme="minorHAnsi" w:cstheme="minorHAnsi"/>
          <w:sz w:val="18"/>
          <w:szCs w:val="18"/>
        </w:rPr>
      </w:pPr>
      <w:r>
        <w:rPr>
          <w:rFonts w:asciiTheme="minorHAnsi" w:hAnsiTheme="minorHAnsi" w:cstheme="minorHAnsi"/>
          <w:sz w:val="18"/>
          <w:szCs w:val="18"/>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3DA77C44" w14:textId="77777777" w:rsidR="003E62B7" w:rsidRDefault="003E62B7" w:rsidP="003E62B7">
      <w:pPr>
        <w:rPr>
          <w:rFonts w:asciiTheme="minorHAnsi" w:hAnsiTheme="minorHAnsi" w:cstheme="minorHAnsi"/>
          <w:sz w:val="18"/>
          <w:szCs w:val="18"/>
        </w:rPr>
      </w:pPr>
    </w:p>
    <w:p w14:paraId="5D571737" w14:textId="77777777" w:rsidR="003E62B7" w:rsidRDefault="003E62B7" w:rsidP="003E62B7">
      <w:pPr>
        <w:rPr>
          <w:rFonts w:asciiTheme="minorHAnsi" w:hAnsiTheme="minorHAnsi" w:cstheme="minorHAnsi"/>
          <w:sz w:val="18"/>
          <w:szCs w:val="18"/>
        </w:rPr>
      </w:pPr>
      <w:r>
        <w:rPr>
          <w:rFonts w:asciiTheme="minorHAnsi" w:hAnsiTheme="minorHAnsi" w:cstheme="minorHAnsi"/>
          <w:sz w:val="18"/>
          <w:szCs w:val="18"/>
        </w:rPr>
        <w:t xml:space="preserve">The State may terminate for default if the Contractor fails to cure a breach of this provision no later than thirty (30) days after being notified by the State. </w:t>
      </w:r>
    </w:p>
    <w:p w14:paraId="71228300" w14:textId="77777777" w:rsidR="003E62B7" w:rsidRDefault="003E62B7" w:rsidP="003E62B7">
      <w:pPr>
        <w:outlineLvl w:val="0"/>
        <w:rPr>
          <w:rFonts w:asciiTheme="minorHAnsi" w:hAnsiTheme="minorHAnsi" w:cstheme="minorHAnsi"/>
          <w:sz w:val="18"/>
          <w:szCs w:val="18"/>
          <w:u w:val="single"/>
        </w:rPr>
      </w:pPr>
    </w:p>
    <w:p w14:paraId="390CF53E" w14:textId="77777777" w:rsidR="003537AB" w:rsidRPr="00A00DB4" w:rsidRDefault="003537AB" w:rsidP="002A535A">
      <w:pPr>
        <w:jc w:val="center"/>
        <w:rPr>
          <w:rFonts w:asciiTheme="minorHAnsi" w:hAnsiTheme="minorHAnsi" w:cstheme="minorHAnsi"/>
          <w:b/>
          <w:sz w:val="18"/>
          <w:szCs w:val="18"/>
        </w:rPr>
      </w:pPr>
    </w:p>
    <w:p w14:paraId="412915A1" w14:textId="77777777" w:rsidR="00A078AA" w:rsidRPr="00A00DB4" w:rsidRDefault="00A078AA" w:rsidP="00013FDF">
      <w:pPr>
        <w:spacing w:line="243" w:lineRule="auto"/>
        <w:outlineLvl w:val="0"/>
        <w:rPr>
          <w:rFonts w:asciiTheme="minorHAnsi" w:hAnsiTheme="minorHAnsi" w:cstheme="minorHAnsi"/>
          <w:b/>
          <w:sz w:val="18"/>
          <w:szCs w:val="18"/>
        </w:rPr>
      </w:pPr>
    </w:p>
    <w:p w14:paraId="602F8D9D" w14:textId="77777777" w:rsidR="00B4673F" w:rsidRPr="00191C9D" w:rsidRDefault="00B4673F" w:rsidP="00B4673F">
      <w:pPr>
        <w:spacing w:line="243" w:lineRule="auto"/>
        <w:jc w:val="center"/>
        <w:outlineLvl w:val="0"/>
        <w:rPr>
          <w:rFonts w:asciiTheme="minorHAnsi" w:hAnsiTheme="minorHAnsi" w:cstheme="minorHAnsi"/>
          <w:sz w:val="20"/>
        </w:rPr>
      </w:pPr>
      <w:r w:rsidRPr="00191C9D">
        <w:rPr>
          <w:rFonts w:asciiTheme="minorHAnsi" w:hAnsiTheme="minorHAnsi" w:cstheme="minorHAnsi"/>
          <w:b/>
          <w:sz w:val="20"/>
        </w:rPr>
        <w:t>EXCEPTIONS</w:t>
      </w:r>
    </w:p>
    <w:p w14:paraId="1B58AEDB" w14:textId="05313BE0" w:rsidR="00B4673F" w:rsidRPr="00A00DB4" w:rsidRDefault="004C4C87" w:rsidP="00B4673F">
      <w:pPr>
        <w:spacing w:line="243" w:lineRule="auto"/>
        <w:rPr>
          <w:rFonts w:asciiTheme="minorHAnsi" w:hAnsiTheme="minorHAnsi" w:cstheme="minorHAnsi"/>
          <w:sz w:val="18"/>
          <w:szCs w:val="18"/>
        </w:rPr>
      </w:pPr>
      <w:r>
        <w:rPr>
          <w:rFonts w:asciiTheme="minorHAnsi" w:hAnsiTheme="minorHAnsi" w:cstheme="minorHAnsi"/>
          <w:sz w:val="18"/>
          <w:szCs w:val="18"/>
        </w:rPr>
        <w:t>_</w:t>
      </w:r>
      <w:ins w:id="29" w:author="Crncic, Autumn" w:date="2020-09-16T17:28:00Z">
        <w:r w:rsidR="006C0D26">
          <w:rPr>
            <w:rFonts w:asciiTheme="minorHAnsi" w:hAnsiTheme="minorHAnsi" w:cstheme="minorHAnsi"/>
            <w:sz w:val="18"/>
            <w:szCs w:val="18"/>
          </w:rPr>
          <w:t>N</w:t>
        </w:r>
      </w:ins>
      <w:ins w:id="30" w:author="Crncic, Autumn" w:date="2020-09-16T17:29:00Z">
        <w:r w:rsidR="006C0D26">
          <w:rPr>
            <w:rFonts w:asciiTheme="minorHAnsi" w:hAnsiTheme="minorHAnsi" w:cstheme="minorHAnsi"/>
            <w:sz w:val="18"/>
            <w:szCs w:val="18"/>
          </w:rPr>
          <w:t>/A</w:t>
        </w:r>
      </w:ins>
      <w:r>
        <w:rPr>
          <w:rFonts w:asciiTheme="minorHAnsi" w:hAnsiTheme="minorHAnsi" w:cstheme="minorHAnsi"/>
          <w:sz w:val="18"/>
          <w:szCs w:val="18"/>
        </w:rPr>
        <w:t>_____</w:t>
      </w:r>
      <w:r w:rsidR="00B4673F" w:rsidRPr="00A00DB4">
        <w:rPr>
          <w:rFonts w:asciiTheme="minorHAnsi" w:hAnsiTheme="minorHAnsi" w:cstheme="minorHAnsi"/>
          <w:sz w:val="18"/>
          <w:szCs w:val="18"/>
        </w:rPr>
        <w:t xml:space="preserve"> PLEASE CHECK IF APPLICABLE</w:t>
      </w:r>
    </w:p>
    <w:p w14:paraId="3438D3D6" w14:textId="77777777" w:rsidR="00B4673F" w:rsidRPr="00A00DB4" w:rsidRDefault="00B4673F" w:rsidP="00B4673F">
      <w:pPr>
        <w:spacing w:line="243" w:lineRule="auto"/>
        <w:rPr>
          <w:rFonts w:asciiTheme="minorHAnsi" w:hAnsiTheme="minorHAnsi" w:cstheme="minorHAnsi"/>
          <w:sz w:val="18"/>
          <w:szCs w:val="18"/>
        </w:rPr>
      </w:pPr>
    </w:p>
    <w:p w14:paraId="03238F23" w14:textId="77777777" w:rsidR="00B4673F" w:rsidRPr="00A00DB4" w:rsidRDefault="00B4673F" w:rsidP="004C4C87">
      <w:pPr>
        <w:spacing w:line="244" w:lineRule="auto"/>
        <w:jc w:val="both"/>
        <w:rPr>
          <w:rFonts w:asciiTheme="minorHAnsi" w:hAnsiTheme="minorHAnsi" w:cstheme="minorHAnsi"/>
          <w:sz w:val="18"/>
          <w:szCs w:val="18"/>
        </w:rPr>
      </w:pPr>
      <w:r w:rsidRPr="00A00DB4">
        <w:rPr>
          <w:rFonts w:asciiTheme="minorHAnsi" w:hAnsiTheme="minorHAnsi" w:cstheme="minorHAnsi"/>
          <w:sz w:val="18"/>
          <w:szCs w:val="18"/>
        </w:rPr>
        <w:t xml:space="preserve">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  </w:t>
      </w:r>
    </w:p>
    <w:p w14:paraId="0636F5C1" w14:textId="77777777" w:rsidR="00B4673F" w:rsidRPr="00A00DB4" w:rsidRDefault="00B4673F" w:rsidP="004C4C87">
      <w:pPr>
        <w:spacing w:line="243" w:lineRule="auto"/>
        <w:jc w:val="both"/>
        <w:rPr>
          <w:rFonts w:asciiTheme="minorHAnsi" w:hAnsiTheme="minorHAnsi" w:cstheme="minorHAnsi"/>
          <w:sz w:val="18"/>
          <w:szCs w:val="18"/>
        </w:rPr>
      </w:pPr>
    </w:p>
    <w:p w14:paraId="057E9DE6" w14:textId="77777777" w:rsidR="00B4673F" w:rsidRPr="00A00DB4" w:rsidRDefault="00B4673F" w:rsidP="004C4C87">
      <w:pPr>
        <w:spacing w:line="243" w:lineRule="auto"/>
        <w:jc w:val="both"/>
        <w:outlineLvl w:val="0"/>
        <w:rPr>
          <w:rFonts w:asciiTheme="minorHAnsi" w:hAnsiTheme="minorHAnsi" w:cstheme="minorHAnsi"/>
          <w:sz w:val="18"/>
          <w:szCs w:val="18"/>
          <w:u w:val="single"/>
        </w:rPr>
      </w:pPr>
      <w:r w:rsidRPr="00A00DB4">
        <w:rPr>
          <w:rFonts w:asciiTheme="minorHAnsi" w:hAnsiTheme="minorHAnsi" w:cstheme="minorHAnsi"/>
          <w:sz w:val="18"/>
          <w:szCs w:val="18"/>
          <w:u w:val="single"/>
        </w:rPr>
        <w:t>ANY EXCEPTIONS ARE TO BE NOTED BELOW AND LISTED BY LINE ITEM NUMBER.</w:t>
      </w:r>
      <w:r w:rsidR="001D0FC6" w:rsidRPr="00A00DB4">
        <w:rPr>
          <w:rFonts w:asciiTheme="minorHAnsi" w:hAnsiTheme="minorHAnsi" w:cstheme="minorHAnsi"/>
          <w:sz w:val="18"/>
          <w:szCs w:val="18"/>
          <w:u w:val="single"/>
        </w:rPr>
        <w:t xml:space="preserve"> (If additional space is needed, please attached a separate sheet)</w:t>
      </w:r>
    </w:p>
    <w:p w14:paraId="657C2E2D" w14:textId="77777777" w:rsidR="001D0FC6" w:rsidRPr="00A00DB4" w:rsidRDefault="001D0FC6" w:rsidP="00B4673F">
      <w:pPr>
        <w:spacing w:line="243" w:lineRule="auto"/>
        <w:outlineLvl w:val="0"/>
        <w:rPr>
          <w:rFonts w:asciiTheme="minorHAnsi" w:hAnsiTheme="minorHAnsi" w:cstheme="minorHAnsi"/>
          <w:sz w:val="18"/>
          <w:szCs w:val="18"/>
          <w:u w:val="single"/>
        </w:rPr>
      </w:pPr>
    </w:p>
    <w:p w14:paraId="4B2EE1E6" w14:textId="26FD5AE3" w:rsidR="00A00DB4" w:rsidRDefault="003A581F" w:rsidP="003537AB">
      <w:pPr>
        <w:spacing w:line="243" w:lineRule="auto"/>
        <w:rPr>
          <w:rFonts w:asciiTheme="minorHAnsi" w:hAnsiTheme="minorHAnsi" w:cstheme="minorHAnsi"/>
          <w:b/>
          <w:sz w:val="20"/>
        </w:rPr>
      </w:pPr>
      <w:r w:rsidRPr="00712531">
        <w:rPr>
          <w:rFonts w:asciiTheme="minorHAnsi" w:hAnsiTheme="minorHAnsi" w:cstheme="minorHAnsi"/>
          <w:noProof/>
          <w:sz w:val="18"/>
          <w:szCs w:val="18"/>
          <w:u w:val="single"/>
        </w:rPr>
        <mc:AlternateContent>
          <mc:Choice Requires="wps">
            <w:drawing>
              <wp:anchor distT="0" distB="0" distL="114300" distR="114300" simplePos="0" relativeHeight="251660288" behindDoc="0" locked="0" layoutInCell="1" allowOverlap="1" wp14:anchorId="5E4B1770" wp14:editId="75A1C4CD">
                <wp:simplePos x="0" y="0"/>
                <wp:positionH relativeFrom="column">
                  <wp:align>center</wp:align>
                </wp:positionH>
                <wp:positionV relativeFrom="paragraph">
                  <wp:posOffset>0</wp:posOffset>
                </wp:positionV>
                <wp:extent cx="6656705" cy="528955"/>
                <wp:effectExtent l="14605" t="13335" r="15240" b="2921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6705" cy="528955"/>
                        </a:xfrm>
                        <a:prstGeom prst="rect">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14:paraId="78FECF78" w14:textId="77777777" w:rsidR="003B3D81" w:rsidRDefault="003B3D8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4B1770" id="Text Box 4" o:spid="_x0000_s1027" type="#_x0000_t202" style="position:absolute;margin-left:0;margin-top:0;width:524.15pt;height:41.6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" fillcolor="white [3201]" strokecolor="#95b3d7 [1940]" strokeweight="1pt">
                <v:fill color2="#b8cce4 [1300]" focus="100%" type="gradient"/>
                <v:shadow on="t" color="#243f60 [1604]" opacity=".5" offset="1pt"/>
                <v:textbox>
                  <w:txbxContent>
                    <w:p w14:paraId="78FECF78" w14:textId="77777777" w:rsidR="003B3D81" w:rsidRDefault="003B3D81"/>
                  </w:txbxContent>
                </v:textbox>
              </v:shape>
            </w:pict>
          </mc:Fallback>
        </mc:AlternateContent>
      </w:r>
    </w:p>
    <w:p w14:paraId="609D14C3" w14:textId="77777777" w:rsidR="00A00DB4" w:rsidRDefault="00A00DB4" w:rsidP="003537AB">
      <w:pPr>
        <w:spacing w:line="243" w:lineRule="auto"/>
        <w:rPr>
          <w:rFonts w:asciiTheme="minorHAnsi" w:hAnsiTheme="minorHAnsi" w:cstheme="minorHAnsi"/>
          <w:b/>
          <w:sz w:val="20"/>
        </w:rPr>
      </w:pPr>
    </w:p>
    <w:p w14:paraId="05325F60" w14:textId="77777777" w:rsidR="00A00DB4" w:rsidRDefault="00A00DB4" w:rsidP="003537AB">
      <w:pPr>
        <w:spacing w:line="243" w:lineRule="auto"/>
        <w:rPr>
          <w:rFonts w:asciiTheme="minorHAnsi" w:hAnsiTheme="minorHAnsi" w:cstheme="minorHAnsi"/>
          <w:b/>
          <w:sz w:val="20"/>
        </w:rPr>
      </w:pPr>
    </w:p>
    <w:p w14:paraId="788193E1" w14:textId="77777777" w:rsidR="00A00DB4" w:rsidRDefault="00A00DB4" w:rsidP="003537AB">
      <w:pPr>
        <w:spacing w:line="243" w:lineRule="auto"/>
        <w:rPr>
          <w:rFonts w:asciiTheme="minorHAnsi" w:hAnsiTheme="minorHAnsi" w:cstheme="minorHAnsi"/>
          <w:b/>
          <w:sz w:val="20"/>
        </w:rPr>
      </w:pPr>
    </w:p>
    <w:p w14:paraId="1E130CCF" w14:textId="77777777" w:rsidR="00A00DB4" w:rsidRDefault="00A00DB4" w:rsidP="003537AB">
      <w:pPr>
        <w:spacing w:line="243" w:lineRule="auto"/>
        <w:rPr>
          <w:rFonts w:asciiTheme="minorHAnsi" w:hAnsiTheme="minorHAnsi" w:cstheme="minorHAnsi"/>
          <w:b/>
          <w:sz w:val="20"/>
        </w:rPr>
      </w:pPr>
    </w:p>
    <w:p w14:paraId="5BDF3498" w14:textId="77777777" w:rsidR="00A00DB4" w:rsidRDefault="00A00DB4" w:rsidP="003537AB">
      <w:pPr>
        <w:spacing w:line="243" w:lineRule="auto"/>
        <w:rPr>
          <w:rFonts w:asciiTheme="minorHAnsi" w:hAnsiTheme="minorHAnsi" w:cstheme="minorHAnsi"/>
          <w:b/>
          <w:sz w:val="20"/>
        </w:rPr>
      </w:pPr>
    </w:p>
    <w:p w14:paraId="1CF18B6E" w14:textId="77777777" w:rsidR="00A00DB4" w:rsidRDefault="00A00DB4" w:rsidP="003537AB">
      <w:pPr>
        <w:spacing w:line="243" w:lineRule="auto"/>
        <w:rPr>
          <w:rFonts w:asciiTheme="minorHAnsi" w:hAnsiTheme="minorHAnsi" w:cstheme="minorHAnsi"/>
          <w:b/>
          <w:sz w:val="20"/>
        </w:rPr>
      </w:pPr>
    </w:p>
    <w:p w14:paraId="58D1D280" w14:textId="77777777" w:rsidR="00855993" w:rsidRDefault="00855993">
      <w:pPr>
        <w:widowControl/>
        <w:rPr>
          <w:rFonts w:asciiTheme="minorHAnsi" w:hAnsiTheme="minorHAnsi" w:cstheme="minorHAnsi"/>
          <w:sz w:val="18"/>
          <w:szCs w:val="18"/>
        </w:rPr>
      </w:pPr>
      <w:r>
        <w:rPr>
          <w:rFonts w:asciiTheme="minorHAnsi" w:hAnsiTheme="minorHAnsi" w:cstheme="minorHAnsi"/>
          <w:sz w:val="18"/>
          <w:szCs w:val="18"/>
        </w:rPr>
        <w:br w:type="page"/>
      </w:r>
    </w:p>
    <w:p w14:paraId="797EB720" w14:textId="7F6ECD95" w:rsidR="00A00DB4" w:rsidRPr="00D976B0" w:rsidRDefault="007B6D3B" w:rsidP="003537AB">
      <w:pPr>
        <w:spacing w:line="243" w:lineRule="auto"/>
        <w:rPr>
          <w:rFonts w:asciiTheme="minorHAnsi" w:hAnsiTheme="minorHAnsi" w:cstheme="minorHAnsi"/>
          <w:sz w:val="18"/>
          <w:szCs w:val="18"/>
        </w:rPr>
      </w:pPr>
      <w:r w:rsidRPr="00D976B0">
        <w:rPr>
          <w:rFonts w:asciiTheme="minorHAnsi" w:hAnsiTheme="minorHAnsi" w:cstheme="minorHAnsi"/>
          <w:sz w:val="18"/>
          <w:szCs w:val="18"/>
        </w:rPr>
        <w:lastRenderedPageBreak/>
        <w:t>SF44260 (</w:t>
      </w:r>
      <w:r w:rsidR="003537AB" w:rsidRPr="00D976B0">
        <w:rPr>
          <w:rFonts w:asciiTheme="minorHAnsi" w:hAnsiTheme="minorHAnsi" w:cstheme="minorHAnsi"/>
          <w:sz w:val="18"/>
          <w:szCs w:val="18"/>
        </w:rPr>
        <w:t>ELEC4-97) (02/06)</w:t>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r w:rsidR="003537AB" w:rsidRPr="00D976B0">
        <w:rPr>
          <w:rFonts w:asciiTheme="minorHAnsi" w:hAnsiTheme="minorHAnsi" w:cstheme="minorHAnsi"/>
          <w:sz w:val="18"/>
          <w:szCs w:val="18"/>
        </w:rPr>
        <w:tab/>
      </w:r>
    </w:p>
    <w:p w14:paraId="0D44415C" w14:textId="77777777" w:rsidR="003537AB" w:rsidRPr="00191C9D" w:rsidRDefault="00D976B0" w:rsidP="00D976B0">
      <w:pPr>
        <w:spacing w:line="243" w:lineRule="auto"/>
        <w:jc w:val="center"/>
        <w:rPr>
          <w:rFonts w:asciiTheme="minorHAnsi" w:hAnsiTheme="minorHAnsi" w:cstheme="minorHAnsi"/>
          <w:b/>
          <w:sz w:val="20"/>
        </w:rPr>
      </w:pPr>
      <w:r w:rsidRPr="00191C9D">
        <w:rPr>
          <w:rFonts w:asciiTheme="minorHAnsi" w:hAnsiTheme="minorHAnsi" w:cstheme="minorHAnsi"/>
          <w:b/>
          <w:sz w:val="20"/>
        </w:rPr>
        <w:t>ADDITIONAL TERMS AND CONDITIONS</w:t>
      </w:r>
    </w:p>
    <w:p w14:paraId="0E8C2E48" w14:textId="77777777" w:rsidR="003537AB" w:rsidRPr="00855993" w:rsidRDefault="003537AB" w:rsidP="003537AB">
      <w:pPr>
        <w:spacing w:line="243" w:lineRule="auto"/>
        <w:rPr>
          <w:rFonts w:asciiTheme="minorHAnsi" w:hAnsiTheme="minorHAnsi" w:cstheme="minorHAnsi"/>
          <w:sz w:val="17"/>
          <w:szCs w:val="17"/>
        </w:rPr>
      </w:pPr>
      <w:r w:rsidRPr="00A00DB4">
        <w:rPr>
          <w:rFonts w:asciiTheme="minorHAnsi" w:hAnsiTheme="minorHAnsi" w:cstheme="minorHAnsi"/>
          <w:sz w:val="20"/>
        </w:rPr>
        <w:tab/>
      </w:r>
    </w:p>
    <w:p w14:paraId="32D83B0D" w14:textId="17CDAB7F" w:rsidR="003537AB" w:rsidRPr="00855993" w:rsidRDefault="003537AB" w:rsidP="004C4C87">
      <w:pPr>
        <w:numPr>
          <w:ilvl w:val="0"/>
          <w:numId w:val="15"/>
        </w:numPr>
        <w:tabs>
          <w:tab w:val="left" w:pos="-1440"/>
        </w:tabs>
        <w:ind w:right="180"/>
        <w:jc w:val="both"/>
        <w:rPr>
          <w:rFonts w:asciiTheme="minorHAnsi" w:hAnsiTheme="minorHAnsi" w:cstheme="minorHAnsi"/>
          <w:sz w:val="17"/>
          <w:szCs w:val="17"/>
        </w:rPr>
      </w:pPr>
      <w:r w:rsidRPr="00855993">
        <w:rPr>
          <w:rFonts w:asciiTheme="minorHAnsi" w:hAnsiTheme="minorHAnsi" w:cstheme="minorHAnsi"/>
          <w:sz w:val="17"/>
          <w:szCs w:val="17"/>
        </w:rPr>
        <w:t xml:space="preserve">Term: The term of this agreement shall be for that period shown on the </w:t>
      </w:r>
      <w:r w:rsidR="00061F25">
        <w:rPr>
          <w:rFonts w:asciiTheme="minorHAnsi" w:hAnsiTheme="minorHAnsi" w:cstheme="minorHAnsi"/>
          <w:sz w:val="17"/>
          <w:szCs w:val="17"/>
        </w:rPr>
        <w:t>Contract</w:t>
      </w:r>
      <w:r w:rsidRPr="00855993">
        <w:rPr>
          <w:rFonts w:asciiTheme="minorHAnsi" w:hAnsiTheme="minorHAnsi" w:cstheme="minorHAnsi"/>
          <w:sz w:val="17"/>
          <w:szCs w:val="17"/>
        </w:rPr>
        <w:t xml:space="preserve"> Agreement.</w:t>
      </w:r>
    </w:p>
    <w:p w14:paraId="2C5E32B9" w14:textId="77777777" w:rsidR="003537AB" w:rsidRPr="00855993" w:rsidRDefault="003537AB" w:rsidP="004C4C87">
      <w:pPr>
        <w:tabs>
          <w:tab w:val="left" w:pos="-1440"/>
        </w:tabs>
        <w:ind w:right="180"/>
        <w:jc w:val="both"/>
        <w:rPr>
          <w:rFonts w:asciiTheme="minorHAnsi" w:hAnsiTheme="minorHAnsi" w:cstheme="minorHAnsi"/>
          <w:sz w:val="17"/>
          <w:szCs w:val="17"/>
        </w:rPr>
      </w:pPr>
    </w:p>
    <w:p w14:paraId="34CCA43F" w14:textId="77777777" w:rsidR="003537AB" w:rsidRPr="00855993" w:rsidRDefault="003537AB" w:rsidP="004C4C87">
      <w:pPr>
        <w:numPr>
          <w:ilvl w:val="0"/>
          <w:numId w:val="15"/>
        </w:numPr>
        <w:tabs>
          <w:tab w:val="left" w:pos="-1440"/>
        </w:tabs>
        <w:ind w:right="180"/>
        <w:jc w:val="both"/>
        <w:rPr>
          <w:rFonts w:asciiTheme="minorHAnsi" w:hAnsiTheme="minorHAnsi" w:cstheme="minorHAnsi"/>
          <w:sz w:val="17"/>
          <w:szCs w:val="17"/>
        </w:rPr>
      </w:pPr>
      <w:r w:rsidRPr="00855993">
        <w:rPr>
          <w:rFonts w:asciiTheme="minorHAnsi" w:hAnsiTheme="minorHAnsi" w:cstheme="minorHAnsi"/>
          <w:sz w:val="17"/>
          <w:szCs w:val="17"/>
        </w:rPr>
        <w:t>Patents: The Contractor agrees to defend, at its own expense, the State of Indiana and the Using Agency and to hold it harmless with respect to any claims that the equipment furnished by the Contractor under this agreement infringes or allegedly infringes any patents of the United States and with respect to any and all suits, controversies, demands, and liabilities arising out of such claim; provided that the foregoing shall not apply to infringement resulting from Contractor’s use of a patented invention required to comply with the written instructions of the State,  if such patented invention is not normally utilized by the Contractor , and provided that the State:</w:t>
      </w:r>
    </w:p>
    <w:p w14:paraId="29C5D1D7" w14:textId="77777777" w:rsidR="003537AB" w:rsidRPr="00855993" w:rsidRDefault="003537AB" w:rsidP="004C4C87">
      <w:pPr>
        <w:tabs>
          <w:tab w:val="left" w:pos="-1440"/>
        </w:tabs>
        <w:ind w:left="1080" w:right="180" w:hanging="360"/>
        <w:jc w:val="both"/>
        <w:rPr>
          <w:rFonts w:asciiTheme="minorHAnsi" w:hAnsiTheme="minorHAnsi" w:cstheme="minorHAnsi"/>
          <w:sz w:val="17"/>
          <w:szCs w:val="17"/>
        </w:rPr>
      </w:pPr>
      <w:r w:rsidRPr="00855993">
        <w:rPr>
          <w:rFonts w:asciiTheme="minorHAnsi" w:hAnsiTheme="minorHAnsi" w:cstheme="minorHAnsi"/>
          <w:sz w:val="17"/>
          <w:szCs w:val="17"/>
        </w:rPr>
        <w:t>A.</w:t>
      </w:r>
      <w:r w:rsidRPr="00855993">
        <w:rPr>
          <w:rFonts w:asciiTheme="minorHAnsi" w:hAnsiTheme="minorHAnsi" w:cstheme="minorHAnsi"/>
          <w:sz w:val="17"/>
          <w:szCs w:val="17"/>
        </w:rPr>
        <w:tab/>
        <w:t>Gives the Contractor a prompt written notice of any claim; and</w:t>
      </w:r>
    </w:p>
    <w:p w14:paraId="250FED7D" w14:textId="77777777" w:rsidR="003537AB" w:rsidRPr="00855993" w:rsidRDefault="003537AB" w:rsidP="004C4C87">
      <w:pPr>
        <w:numPr>
          <w:ilvl w:val="0"/>
          <w:numId w:val="12"/>
        </w:numPr>
        <w:tabs>
          <w:tab w:val="left" w:pos="-1440"/>
        </w:tabs>
        <w:ind w:right="180"/>
        <w:jc w:val="both"/>
        <w:rPr>
          <w:rFonts w:asciiTheme="minorHAnsi" w:hAnsiTheme="minorHAnsi" w:cstheme="minorHAnsi"/>
          <w:sz w:val="17"/>
          <w:szCs w:val="17"/>
        </w:rPr>
      </w:pPr>
      <w:r w:rsidRPr="00855993">
        <w:rPr>
          <w:rFonts w:asciiTheme="minorHAnsi" w:hAnsiTheme="minorHAnsi" w:cstheme="minorHAnsi"/>
          <w:sz w:val="17"/>
          <w:szCs w:val="17"/>
        </w:rPr>
        <w:t>Allows the Contractor to control and fully cooperates with the Contractor in the defense and all related settlement negotiations.</w:t>
      </w:r>
    </w:p>
    <w:p w14:paraId="6F1699B7" w14:textId="77777777" w:rsidR="003537AB" w:rsidRPr="00855993" w:rsidRDefault="003537AB" w:rsidP="004C4C87">
      <w:pPr>
        <w:tabs>
          <w:tab w:val="left" w:pos="-1440"/>
        </w:tabs>
        <w:ind w:left="360" w:right="180"/>
        <w:rPr>
          <w:rFonts w:asciiTheme="minorHAnsi" w:hAnsiTheme="minorHAnsi" w:cstheme="minorHAnsi"/>
          <w:sz w:val="17"/>
          <w:szCs w:val="17"/>
        </w:rPr>
      </w:pPr>
    </w:p>
    <w:p w14:paraId="5114025B" w14:textId="77777777" w:rsidR="003537AB" w:rsidRPr="00855993" w:rsidRDefault="003537AB" w:rsidP="004C4C87">
      <w:pPr>
        <w:numPr>
          <w:ilvl w:val="0"/>
          <w:numId w:val="15"/>
        </w:numPr>
        <w:tabs>
          <w:tab w:val="left" w:pos="-1440"/>
        </w:tabs>
        <w:ind w:right="180"/>
        <w:jc w:val="both"/>
        <w:rPr>
          <w:rFonts w:asciiTheme="minorHAnsi" w:hAnsiTheme="minorHAnsi" w:cstheme="minorHAnsi"/>
          <w:sz w:val="17"/>
          <w:szCs w:val="17"/>
        </w:rPr>
      </w:pPr>
      <w:r w:rsidRPr="00855993">
        <w:rPr>
          <w:rFonts w:asciiTheme="minorHAnsi" w:hAnsiTheme="minorHAnsi" w:cstheme="minorHAnsi"/>
          <w:sz w:val="17"/>
          <w:szCs w:val="17"/>
        </w:rPr>
        <w:t>Obligation: Contractor’s obligation under the Patents Section is further conditioned on the State’s agreement that if the operation of the equipment becomes or, in the Contractor’s opinion, is likely to become the subject of such a claim, the State will permit Contractor, at its option and expense, either to procure the right for the State to continue using the equipment or to replace or modify it so that it becomes non-infringing. However, if neither of the foregoing alternatives is reasonably available, the State will return the equipment upon written request by the Contractor. The Contractor agrees to grant the State credit for returned equipment as depreciated. The depreciation shall be an equal amount per year over the life of the equipment established by mutual agreement of the State of Indiana and the Contractor.</w:t>
      </w:r>
    </w:p>
    <w:p w14:paraId="07AB4716" w14:textId="77777777" w:rsidR="003537AB" w:rsidRPr="00855993" w:rsidRDefault="003537AB" w:rsidP="004C4C87">
      <w:pPr>
        <w:tabs>
          <w:tab w:val="left" w:pos="-1440"/>
        </w:tabs>
        <w:ind w:right="180"/>
        <w:rPr>
          <w:rFonts w:asciiTheme="minorHAnsi" w:hAnsiTheme="minorHAnsi" w:cstheme="minorHAnsi"/>
          <w:sz w:val="17"/>
          <w:szCs w:val="17"/>
        </w:rPr>
      </w:pPr>
    </w:p>
    <w:p w14:paraId="50D2CB4B" w14:textId="77777777" w:rsidR="003537AB" w:rsidRPr="00855993" w:rsidRDefault="003537AB" w:rsidP="004C4C87">
      <w:pPr>
        <w:numPr>
          <w:ilvl w:val="0"/>
          <w:numId w:val="15"/>
        </w:numPr>
        <w:ind w:right="180"/>
        <w:jc w:val="both"/>
        <w:rPr>
          <w:rFonts w:asciiTheme="minorHAnsi" w:hAnsiTheme="minorHAnsi" w:cstheme="minorHAnsi"/>
          <w:sz w:val="17"/>
          <w:szCs w:val="17"/>
        </w:rPr>
      </w:pPr>
      <w:r w:rsidRPr="00855993">
        <w:rPr>
          <w:rFonts w:asciiTheme="minorHAnsi" w:hAnsiTheme="minorHAnsi" w:cstheme="minorHAnsi"/>
          <w:sz w:val="17"/>
          <w:szCs w:val="17"/>
        </w:rPr>
        <w:t>Default:</w:t>
      </w:r>
    </w:p>
    <w:p w14:paraId="41CDCDD8" w14:textId="77777777" w:rsidR="003537AB" w:rsidRPr="00855993" w:rsidRDefault="003537AB" w:rsidP="004C4C87">
      <w:pPr>
        <w:tabs>
          <w:tab w:val="left" w:pos="-1440"/>
        </w:tabs>
        <w:ind w:left="1080" w:right="180" w:hanging="360"/>
        <w:jc w:val="both"/>
        <w:rPr>
          <w:rFonts w:asciiTheme="minorHAnsi" w:hAnsiTheme="minorHAnsi" w:cstheme="minorHAnsi"/>
          <w:sz w:val="17"/>
          <w:szCs w:val="17"/>
        </w:rPr>
      </w:pPr>
      <w:r w:rsidRPr="00855993">
        <w:rPr>
          <w:rFonts w:asciiTheme="minorHAnsi" w:hAnsiTheme="minorHAnsi" w:cstheme="minorHAnsi"/>
          <w:sz w:val="17"/>
          <w:szCs w:val="17"/>
        </w:rPr>
        <w:t>A.</w:t>
      </w:r>
      <w:r w:rsidRPr="00855993">
        <w:rPr>
          <w:rFonts w:asciiTheme="minorHAnsi" w:hAnsiTheme="minorHAnsi" w:cstheme="minorHAnsi"/>
          <w:sz w:val="17"/>
          <w:szCs w:val="17"/>
        </w:rPr>
        <w:tab/>
        <w:t>If the Using Agency, after sixty (60) days written notice, fails to correct or cure any breach of this agreement, then the Contractor may cancel and terminate this Agreement and collect all monies due up to and including the date of termination.</w:t>
      </w:r>
    </w:p>
    <w:p w14:paraId="0F5EA9E5" w14:textId="77777777" w:rsidR="003537AB" w:rsidRPr="00855993" w:rsidRDefault="003537AB" w:rsidP="004C4C87">
      <w:pPr>
        <w:tabs>
          <w:tab w:val="left" w:pos="-1440"/>
        </w:tabs>
        <w:ind w:left="1080" w:right="180" w:hanging="360"/>
        <w:jc w:val="both"/>
        <w:rPr>
          <w:rFonts w:asciiTheme="minorHAnsi" w:hAnsiTheme="minorHAnsi" w:cstheme="minorHAnsi"/>
          <w:sz w:val="17"/>
          <w:szCs w:val="17"/>
        </w:rPr>
      </w:pPr>
      <w:r w:rsidRPr="00855993">
        <w:rPr>
          <w:rFonts w:asciiTheme="minorHAnsi" w:hAnsiTheme="minorHAnsi" w:cstheme="minorHAnsi"/>
          <w:sz w:val="17"/>
          <w:szCs w:val="17"/>
        </w:rPr>
        <w:t>B.</w:t>
      </w:r>
      <w:r w:rsidRPr="00855993">
        <w:rPr>
          <w:rFonts w:asciiTheme="minorHAnsi" w:hAnsiTheme="minorHAnsi" w:cstheme="minorHAnsi"/>
          <w:sz w:val="17"/>
          <w:szCs w:val="17"/>
        </w:rPr>
        <w:tab/>
        <w:t>If the Contractor, after sixty (60) days written notice, fails to correct or cure any breach of this agreement, the Using Agency may cancel and terminate this Agreement and thereafter owe no further monies for equipment usage beyond the termination date.</w:t>
      </w:r>
    </w:p>
    <w:p w14:paraId="3DA8622D" w14:textId="77777777" w:rsidR="003537AB" w:rsidRPr="00855993" w:rsidRDefault="003537AB" w:rsidP="004C4C87">
      <w:pPr>
        <w:ind w:right="180"/>
        <w:jc w:val="both"/>
        <w:rPr>
          <w:rFonts w:asciiTheme="minorHAnsi" w:hAnsiTheme="minorHAnsi" w:cstheme="minorHAnsi"/>
          <w:sz w:val="17"/>
          <w:szCs w:val="17"/>
        </w:rPr>
      </w:pPr>
    </w:p>
    <w:p w14:paraId="7FCB23B9" w14:textId="77777777" w:rsidR="003537AB" w:rsidRPr="00855993" w:rsidRDefault="003537AB" w:rsidP="004C4C87">
      <w:pPr>
        <w:numPr>
          <w:ilvl w:val="0"/>
          <w:numId w:val="15"/>
        </w:numPr>
        <w:tabs>
          <w:tab w:val="left" w:pos="-1440"/>
        </w:tabs>
        <w:ind w:right="180"/>
        <w:jc w:val="both"/>
        <w:rPr>
          <w:rFonts w:asciiTheme="minorHAnsi" w:hAnsiTheme="minorHAnsi" w:cstheme="minorHAnsi"/>
          <w:sz w:val="17"/>
          <w:szCs w:val="17"/>
        </w:rPr>
      </w:pPr>
      <w:r w:rsidRPr="00855993">
        <w:rPr>
          <w:rFonts w:asciiTheme="minorHAnsi" w:hAnsiTheme="minorHAnsi" w:cstheme="minorHAnsi"/>
          <w:sz w:val="17"/>
          <w:szCs w:val="17"/>
        </w:rPr>
        <w:t>Assignment: The Contractor shall not assign or subcontract the whole or any part of this contract without the State's prior written consent. The Contractor may assign its right to receive payments to such third parties as the Contractor may desire without the prior written consent of the State, provided that Contractor gives written notice (including evidence of such assignment) to the State thirty (30) days in advance of any payment so assigned.  The assignment shall cover all unpaid amounts under this contract and shall not be made to more than one party.</w:t>
      </w:r>
    </w:p>
    <w:p w14:paraId="2F266612" w14:textId="77777777" w:rsidR="003537AB" w:rsidRPr="00855993" w:rsidRDefault="003537AB" w:rsidP="004C4C87">
      <w:pPr>
        <w:tabs>
          <w:tab w:val="left" w:pos="-1440"/>
        </w:tabs>
        <w:ind w:right="180"/>
        <w:jc w:val="both"/>
        <w:rPr>
          <w:rFonts w:asciiTheme="minorHAnsi" w:hAnsiTheme="minorHAnsi" w:cstheme="minorHAnsi"/>
          <w:sz w:val="17"/>
          <w:szCs w:val="17"/>
        </w:rPr>
      </w:pPr>
    </w:p>
    <w:p w14:paraId="6F268FBC" w14:textId="77777777" w:rsidR="003537AB" w:rsidRPr="00855993" w:rsidRDefault="003537AB" w:rsidP="004C4C87">
      <w:pPr>
        <w:numPr>
          <w:ilvl w:val="0"/>
          <w:numId w:val="15"/>
        </w:numPr>
        <w:ind w:right="180"/>
        <w:jc w:val="both"/>
        <w:rPr>
          <w:rFonts w:asciiTheme="minorHAnsi" w:hAnsiTheme="minorHAnsi" w:cstheme="minorHAnsi"/>
          <w:sz w:val="17"/>
          <w:szCs w:val="17"/>
        </w:rPr>
      </w:pPr>
      <w:r w:rsidRPr="00855993">
        <w:rPr>
          <w:rFonts w:asciiTheme="minorHAnsi" w:hAnsiTheme="minorHAnsi" w:cstheme="minorHAnsi"/>
          <w:sz w:val="17"/>
          <w:szCs w:val="17"/>
        </w:rPr>
        <w:t>Alterations and Attachments: An alteration or attachment to equipment may be made only upon approval by the Contractor, which approval shall not be unreasonably withheld. The State agrees to remove any alteration or attachment and to restore equipment to its normal, unaltered condition, ordinary wear and tear excepted, prior to its return to Contractor, or upon notice from Contractor that the alteration or attachment creates a safety hazard or renders maintenance of the equipment impractical.</w:t>
      </w:r>
    </w:p>
    <w:p w14:paraId="35651F46" w14:textId="77777777" w:rsidR="003537AB" w:rsidRPr="00855993" w:rsidRDefault="003537AB" w:rsidP="004C4C87">
      <w:pPr>
        <w:ind w:right="180"/>
        <w:jc w:val="both"/>
        <w:rPr>
          <w:rFonts w:asciiTheme="minorHAnsi" w:hAnsiTheme="minorHAnsi" w:cstheme="minorHAnsi"/>
          <w:sz w:val="17"/>
          <w:szCs w:val="17"/>
        </w:rPr>
      </w:pPr>
    </w:p>
    <w:p w14:paraId="036DA390" w14:textId="77777777" w:rsidR="003537AB" w:rsidRPr="00855993" w:rsidRDefault="003537AB" w:rsidP="004C4C87">
      <w:pPr>
        <w:numPr>
          <w:ilvl w:val="0"/>
          <w:numId w:val="15"/>
        </w:numPr>
        <w:ind w:right="180"/>
        <w:jc w:val="both"/>
        <w:rPr>
          <w:rFonts w:asciiTheme="minorHAnsi" w:hAnsiTheme="minorHAnsi" w:cstheme="minorHAnsi"/>
          <w:sz w:val="17"/>
          <w:szCs w:val="17"/>
        </w:rPr>
      </w:pPr>
      <w:r w:rsidRPr="00855993">
        <w:rPr>
          <w:rFonts w:asciiTheme="minorHAnsi" w:hAnsiTheme="minorHAnsi" w:cstheme="minorHAnsi"/>
          <w:sz w:val="17"/>
          <w:szCs w:val="17"/>
        </w:rPr>
        <w:t>Authority to Bind Contractor:   Notwithstanding anything in the contract to the contrary, the signatory for the Contractor represents that he/she has been duly authorized to execute contracts on behalf of the Lessor/Contractor designated in the solicitation package and has obtained all necessary or applicable approval from the home office of the Contractor to make this contract fully binding upon the Contractor when his/her signature is affixed and is not subject to home office acceptance hereto and accepted by the State of Indiana.</w:t>
      </w:r>
    </w:p>
    <w:p w14:paraId="20288AB4" w14:textId="77777777" w:rsidR="003537AB" w:rsidRPr="00855993" w:rsidRDefault="003537AB" w:rsidP="004C4C87">
      <w:pPr>
        <w:ind w:right="180"/>
        <w:jc w:val="both"/>
        <w:rPr>
          <w:rFonts w:asciiTheme="minorHAnsi" w:hAnsiTheme="minorHAnsi" w:cstheme="minorHAnsi"/>
          <w:sz w:val="17"/>
          <w:szCs w:val="17"/>
        </w:rPr>
      </w:pPr>
    </w:p>
    <w:p w14:paraId="4E5DE87E" w14:textId="77777777" w:rsidR="003537AB" w:rsidRPr="00855993" w:rsidRDefault="003537AB" w:rsidP="004C4C87">
      <w:pPr>
        <w:numPr>
          <w:ilvl w:val="0"/>
          <w:numId w:val="15"/>
        </w:numPr>
        <w:ind w:right="180"/>
        <w:jc w:val="both"/>
        <w:rPr>
          <w:rFonts w:asciiTheme="minorHAnsi" w:hAnsiTheme="minorHAnsi" w:cstheme="minorHAnsi"/>
          <w:sz w:val="17"/>
          <w:szCs w:val="17"/>
        </w:rPr>
      </w:pPr>
      <w:r w:rsidRPr="00855993">
        <w:rPr>
          <w:rFonts w:asciiTheme="minorHAnsi" w:hAnsiTheme="minorHAnsi" w:cstheme="minorHAnsi"/>
          <w:sz w:val="17"/>
          <w:szCs w:val="17"/>
        </w:rPr>
        <w:t>Independent Contractor: Both parties hereto, in the performance of this contract, will be acting in an individual capacity and not as agents, employees, partners, joint ventures, or associates of one another. The employees or agents of one party shall not be deemed or construed to be the employees or agents of the other party for any purposes whatsoever. Neither party will assume any liability for any injury (including death) to any persons or any damage to any property arising out of the acts or omissions of the agents, employees, or subcontractors of the other party.</w:t>
      </w:r>
    </w:p>
    <w:p w14:paraId="03AD0018" w14:textId="77777777" w:rsidR="003537AB" w:rsidRPr="00855993" w:rsidRDefault="003537AB" w:rsidP="004C4C87">
      <w:pPr>
        <w:ind w:right="180"/>
        <w:jc w:val="both"/>
        <w:rPr>
          <w:rFonts w:asciiTheme="minorHAnsi" w:hAnsiTheme="minorHAnsi" w:cstheme="minorHAnsi"/>
          <w:sz w:val="17"/>
          <w:szCs w:val="17"/>
        </w:rPr>
      </w:pPr>
    </w:p>
    <w:p w14:paraId="1EE955CA" w14:textId="77777777" w:rsidR="003537AB" w:rsidRPr="00855993" w:rsidRDefault="003537AB" w:rsidP="004C4C87">
      <w:pPr>
        <w:numPr>
          <w:ilvl w:val="0"/>
          <w:numId w:val="15"/>
        </w:numPr>
        <w:ind w:right="180"/>
        <w:jc w:val="both"/>
        <w:rPr>
          <w:rFonts w:asciiTheme="minorHAnsi" w:hAnsiTheme="minorHAnsi" w:cstheme="minorHAnsi"/>
          <w:sz w:val="17"/>
          <w:szCs w:val="17"/>
        </w:rPr>
      </w:pPr>
      <w:r w:rsidRPr="00855993">
        <w:rPr>
          <w:rFonts w:asciiTheme="minorHAnsi" w:hAnsiTheme="minorHAnsi" w:cstheme="minorHAnsi"/>
          <w:sz w:val="17"/>
          <w:szCs w:val="17"/>
        </w:rPr>
        <w:t xml:space="preserve">Penalties/Interest/Attorney's Fees: The State will in good faith perform its required obligations hereunder but does not agree to pay any penalties, interest, liquidated damages, or attorney's fees except as expressly required by Indiana Law including, but not limited to, IC  5-17-5,  IC 34-54-8,  IC 34-13-1.  </w:t>
      </w:r>
    </w:p>
    <w:p w14:paraId="788CDB47" w14:textId="77777777" w:rsidR="003537AB" w:rsidRPr="00855993" w:rsidRDefault="003537AB" w:rsidP="004C4C87">
      <w:pPr>
        <w:ind w:right="180"/>
        <w:jc w:val="both"/>
        <w:rPr>
          <w:rFonts w:asciiTheme="minorHAnsi" w:hAnsiTheme="minorHAnsi" w:cstheme="minorHAnsi"/>
          <w:sz w:val="17"/>
          <w:szCs w:val="17"/>
        </w:rPr>
      </w:pPr>
    </w:p>
    <w:p w14:paraId="4EC53C23" w14:textId="77777777" w:rsidR="003537AB" w:rsidRPr="00855993" w:rsidRDefault="003537AB" w:rsidP="004C4C87">
      <w:pPr>
        <w:numPr>
          <w:ilvl w:val="0"/>
          <w:numId w:val="15"/>
        </w:numPr>
        <w:tabs>
          <w:tab w:val="left" w:pos="-1440"/>
        </w:tabs>
        <w:ind w:right="180"/>
        <w:jc w:val="both"/>
        <w:rPr>
          <w:rFonts w:asciiTheme="minorHAnsi" w:hAnsiTheme="minorHAnsi" w:cstheme="minorHAnsi"/>
          <w:sz w:val="17"/>
          <w:szCs w:val="17"/>
        </w:rPr>
      </w:pPr>
      <w:r w:rsidRPr="00855993">
        <w:rPr>
          <w:rFonts w:asciiTheme="minorHAnsi" w:hAnsiTheme="minorHAnsi" w:cstheme="minorHAnsi"/>
          <w:sz w:val="17"/>
          <w:szCs w:val="17"/>
        </w:rPr>
        <w:t>Waiver of Rights: No right conferred on either party under this contract shall be deemed waived and no breach of this contract excused unless such waiver or excuse shall be in writing and signed by the party claimed to have waived such rights.</w:t>
      </w:r>
    </w:p>
    <w:p w14:paraId="7FA0E29A" w14:textId="77777777" w:rsidR="003537AB" w:rsidRPr="00855993" w:rsidRDefault="003537AB" w:rsidP="004C4C87">
      <w:pPr>
        <w:tabs>
          <w:tab w:val="left" w:pos="-1440"/>
        </w:tabs>
        <w:ind w:right="180"/>
        <w:jc w:val="both"/>
        <w:rPr>
          <w:rFonts w:asciiTheme="minorHAnsi" w:hAnsiTheme="minorHAnsi" w:cstheme="minorHAnsi"/>
          <w:sz w:val="17"/>
          <w:szCs w:val="17"/>
        </w:rPr>
      </w:pPr>
    </w:p>
    <w:p w14:paraId="5A22309E" w14:textId="77777777" w:rsidR="003537AB" w:rsidRPr="00855993" w:rsidRDefault="003537AB" w:rsidP="004C4C87">
      <w:pPr>
        <w:tabs>
          <w:tab w:val="left" w:pos="-1440"/>
        </w:tabs>
        <w:ind w:left="540" w:right="180" w:hanging="360"/>
        <w:jc w:val="both"/>
        <w:rPr>
          <w:rFonts w:asciiTheme="minorHAnsi" w:hAnsiTheme="minorHAnsi" w:cstheme="minorHAnsi"/>
          <w:sz w:val="17"/>
          <w:szCs w:val="17"/>
        </w:rPr>
      </w:pPr>
      <w:r w:rsidRPr="00855993">
        <w:rPr>
          <w:rFonts w:asciiTheme="minorHAnsi" w:hAnsiTheme="minorHAnsi" w:cstheme="minorHAnsi"/>
          <w:sz w:val="17"/>
          <w:szCs w:val="17"/>
        </w:rPr>
        <w:t xml:space="preserve">11.    Hold Harmless/Indemnification: The Contractor agrees to indemnify, defend, and hold harmless the State of Indiana and its agents, officers, and employees from all claims and suits, including court costs, attorney's fees, and other expenses, caused by any act or omission of the Contractor and/or its subcontractors, if any.  The State shall </w:t>
      </w:r>
      <w:r w:rsidRPr="00855993">
        <w:rPr>
          <w:rFonts w:asciiTheme="minorHAnsi" w:hAnsiTheme="minorHAnsi" w:cstheme="minorHAnsi"/>
          <w:sz w:val="17"/>
          <w:szCs w:val="17"/>
          <w:u w:val="single"/>
        </w:rPr>
        <w:t>not</w:t>
      </w:r>
      <w:r w:rsidRPr="00855993">
        <w:rPr>
          <w:rFonts w:asciiTheme="minorHAnsi" w:hAnsiTheme="minorHAnsi" w:cstheme="minorHAnsi"/>
          <w:sz w:val="17"/>
          <w:szCs w:val="17"/>
        </w:rPr>
        <w:t xml:space="preserve"> provide such indemnification to the Contractor.</w:t>
      </w:r>
    </w:p>
    <w:p w14:paraId="6CB01535" w14:textId="77777777" w:rsidR="003537AB" w:rsidRPr="00855993" w:rsidRDefault="003537AB" w:rsidP="004C4C87">
      <w:pPr>
        <w:tabs>
          <w:tab w:val="left" w:pos="-1440"/>
        </w:tabs>
        <w:ind w:right="180"/>
        <w:jc w:val="both"/>
        <w:rPr>
          <w:rFonts w:asciiTheme="minorHAnsi" w:hAnsiTheme="minorHAnsi" w:cstheme="minorHAnsi"/>
          <w:sz w:val="17"/>
          <w:szCs w:val="17"/>
        </w:rPr>
      </w:pPr>
    </w:p>
    <w:p w14:paraId="3A2A7D1A" w14:textId="77777777" w:rsidR="003537AB" w:rsidRPr="00855993" w:rsidRDefault="003537AB" w:rsidP="004C4C87">
      <w:pPr>
        <w:ind w:left="720" w:right="180" w:hanging="360"/>
        <w:jc w:val="both"/>
        <w:rPr>
          <w:rFonts w:asciiTheme="minorHAnsi" w:hAnsiTheme="minorHAnsi" w:cstheme="minorHAnsi"/>
          <w:sz w:val="17"/>
          <w:szCs w:val="17"/>
        </w:rPr>
      </w:pPr>
      <w:r w:rsidRPr="00855993">
        <w:rPr>
          <w:rFonts w:asciiTheme="minorHAnsi" w:hAnsiTheme="minorHAnsi" w:cstheme="minorHAnsi"/>
          <w:sz w:val="17"/>
          <w:szCs w:val="17"/>
        </w:rPr>
        <w:t>12.  General: This contract embodies the entire agreement between the parties. It may not be modified or terminated except as provided herein or by a written agreement signed by all authorized and required parties.  The terms, conditions, and specifications of the original solicitation, if any, and/or any award made in connection with this transaction are incorporated herein by reference and made a part hereof just as if they have been fully set out herein.</w:t>
      </w:r>
    </w:p>
    <w:p w14:paraId="0B0E2930" w14:textId="77777777" w:rsidR="003537AB" w:rsidRPr="00855993" w:rsidRDefault="003537AB" w:rsidP="004C4C87">
      <w:pPr>
        <w:tabs>
          <w:tab w:val="left" w:pos="-1440"/>
        </w:tabs>
        <w:ind w:right="180"/>
        <w:jc w:val="both"/>
        <w:rPr>
          <w:rFonts w:asciiTheme="minorHAnsi" w:hAnsiTheme="minorHAnsi" w:cstheme="minorHAnsi"/>
          <w:sz w:val="17"/>
          <w:szCs w:val="17"/>
        </w:rPr>
      </w:pPr>
    </w:p>
    <w:p w14:paraId="394EC8A4" w14:textId="77777777" w:rsidR="003537AB" w:rsidRPr="00855993" w:rsidRDefault="003537AB" w:rsidP="004C4C87">
      <w:pPr>
        <w:numPr>
          <w:ilvl w:val="0"/>
          <w:numId w:val="16"/>
        </w:numPr>
        <w:tabs>
          <w:tab w:val="clear" w:pos="720"/>
          <w:tab w:val="left" w:pos="-1440"/>
          <w:tab w:val="num" w:pos="0"/>
        </w:tabs>
        <w:ind w:right="180"/>
        <w:jc w:val="both"/>
        <w:rPr>
          <w:rFonts w:asciiTheme="minorHAnsi" w:hAnsiTheme="minorHAnsi" w:cstheme="minorHAnsi"/>
          <w:sz w:val="17"/>
          <w:szCs w:val="17"/>
        </w:rPr>
      </w:pPr>
      <w:r w:rsidRPr="00855993">
        <w:rPr>
          <w:rFonts w:asciiTheme="minorHAnsi" w:hAnsiTheme="minorHAnsi" w:cstheme="minorHAnsi"/>
          <w:sz w:val="17"/>
          <w:szCs w:val="17"/>
        </w:rPr>
        <w:t xml:space="preserve">Open Competition: The specifications contained herein are intended to be nonrestrictive. Although at times brand names and model numbers may be used, they are merely intended to be guidelines to establish criteria and quality for competitive bidding. Alternate bids will be evaluated and may be acceptable </w:t>
      </w:r>
      <w:proofErr w:type="gramStart"/>
      <w:r w:rsidRPr="00855993">
        <w:rPr>
          <w:rFonts w:asciiTheme="minorHAnsi" w:hAnsiTheme="minorHAnsi" w:cstheme="minorHAnsi"/>
          <w:sz w:val="17"/>
          <w:szCs w:val="17"/>
        </w:rPr>
        <w:t>as long as</w:t>
      </w:r>
      <w:proofErr w:type="gramEnd"/>
      <w:r w:rsidRPr="00855993">
        <w:rPr>
          <w:rFonts w:asciiTheme="minorHAnsi" w:hAnsiTheme="minorHAnsi" w:cstheme="minorHAnsi"/>
          <w:sz w:val="17"/>
          <w:szCs w:val="17"/>
        </w:rPr>
        <w:t xml:space="preserve"> they can be verified as equal or better than specified as determined by the Indiana Department of Administration and the Using Agency. All offerors bidding alternate products are requested to submit detailed specifications with their quote/bid.</w:t>
      </w:r>
    </w:p>
    <w:p w14:paraId="1E7409E1" w14:textId="77777777" w:rsidR="003537AB" w:rsidRPr="00855993" w:rsidRDefault="003537AB" w:rsidP="004C4C87">
      <w:pPr>
        <w:tabs>
          <w:tab w:val="left" w:pos="-1440"/>
        </w:tabs>
        <w:ind w:right="180"/>
        <w:jc w:val="both"/>
        <w:rPr>
          <w:rFonts w:asciiTheme="minorHAnsi" w:hAnsiTheme="minorHAnsi" w:cstheme="minorHAnsi"/>
          <w:sz w:val="17"/>
          <w:szCs w:val="17"/>
        </w:rPr>
      </w:pPr>
    </w:p>
    <w:p w14:paraId="64ABCF75" w14:textId="77777777" w:rsidR="003537AB" w:rsidRPr="00855993" w:rsidRDefault="003537AB" w:rsidP="004C4C87">
      <w:pPr>
        <w:numPr>
          <w:ilvl w:val="0"/>
          <w:numId w:val="16"/>
        </w:numPr>
        <w:tabs>
          <w:tab w:val="left" w:pos="-1440"/>
        </w:tabs>
        <w:ind w:right="180"/>
        <w:jc w:val="both"/>
        <w:rPr>
          <w:rFonts w:asciiTheme="minorHAnsi" w:hAnsiTheme="minorHAnsi" w:cstheme="minorHAnsi"/>
          <w:sz w:val="17"/>
          <w:szCs w:val="17"/>
        </w:rPr>
      </w:pPr>
      <w:r w:rsidRPr="00855993">
        <w:rPr>
          <w:rFonts w:asciiTheme="minorHAnsi" w:hAnsiTheme="minorHAnsi" w:cstheme="minorHAnsi"/>
          <w:sz w:val="17"/>
          <w:szCs w:val="17"/>
        </w:rPr>
        <w:t>Insurance: If this agreement provides for work to be performed by the Contractor on property owned or controlled by the State of Indiana, or on property of others named herein, Contractor shall be responsible for providing all necessary unemployment and workers’ compensation insurance for the Contractor’s employees.</w:t>
      </w:r>
    </w:p>
    <w:p w14:paraId="2E42A9BA" w14:textId="77777777" w:rsidR="003537AB" w:rsidRPr="00855993" w:rsidRDefault="003537AB" w:rsidP="004C4C87">
      <w:pPr>
        <w:tabs>
          <w:tab w:val="left" w:pos="-1440"/>
        </w:tabs>
        <w:ind w:left="360" w:right="180"/>
        <w:jc w:val="both"/>
        <w:rPr>
          <w:rFonts w:asciiTheme="minorHAnsi" w:hAnsiTheme="minorHAnsi" w:cstheme="minorHAnsi"/>
          <w:sz w:val="17"/>
          <w:szCs w:val="17"/>
        </w:rPr>
      </w:pPr>
    </w:p>
    <w:p w14:paraId="4E75FF77" w14:textId="77777777" w:rsidR="003537AB" w:rsidRPr="00855993" w:rsidRDefault="003537AB" w:rsidP="004C4C87">
      <w:pPr>
        <w:tabs>
          <w:tab w:val="left" w:pos="-1440"/>
        </w:tabs>
        <w:ind w:left="720" w:right="180"/>
        <w:jc w:val="both"/>
        <w:rPr>
          <w:rFonts w:asciiTheme="minorHAnsi" w:hAnsiTheme="minorHAnsi" w:cstheme="minorHAnsi"/>
          <w:sz w:val="17"/>
          <w:szCs w:val="17"/>
        </w:rPr>
      </w:pPr>
      <w:r w:rsidRPr="00855993">
        <w:rPr>
          <w:rFonts w:asciiTheme="minorHAnsi" w:hAnsiTheme="minorHAnsi" w:cstheme="minorHAnsi"/>
          <w:sz w:val="17"/>
          <w:szCs w:val="17"/>
        </w:rPr>
        <w:t>If required by contract, the Contractor shall furnish to the Indiana Department of Administration Procurement Division, upon request, a written certificate obtained from an approved insurance company or proper governmental authority establishing that said insurance of employees has been procured and that premiums therefore have been paid and specifying the name of the insurer and the policy number and expiration dates.</w:t>
      </w:r>
    </w:p>
    <w:p w14:paraId="1FD6493B" w14:textId="77777777" w:rsidR="003537AB" w:rsidRPr="00855993" w:rsidRDefault="003537AB" w:rsidP="004C4C87">
      <w:pPr>
        <w:tabs>
          <w:tab w:val="left" w:pos="-1440"/>
        </w:tabs>
        <w:ind w:left="360" w:right="180"/>
        <w:jc w:val="both"/>
        <w:rPr>
          <w:rFonts w:asciiTheme="minorHAnsi" w:hAnsiTheme="minorHAnsi" w:cstheme="minorHAnsi"/>
          <w:sz w:val="17"/>
          <w:szCs w:val="17"/>
        </w:rPr>
      </w:pPr>
    </w:p>
    <w:p w14:paraId="7AC41D78" w14:textId="77777777" w:rsidR="003537AB" w:rsidRPr="00855993" w:rsidRDefault="003537AB" w:rsidP="004C4C87">
      <w:pPr>
        <w:numPr>
          <w:ilvl w:val="0"/>
          <w:numId w:val="16"/>
        </w:numPr>
        <w:ind w:right="180"/>
        <w:jc w:val="both"/>
        <w:rPr>
          <w:rFonts w:asciiTheme="minorHAnsi" w:hAnsiTheme="minorHAnsi" w:cstheme="minorHAnsi"/>
          <w:sz w:val="17"/>
          <w:szCs w:val="17"/>
        </w:rPr>
      </w:pPr>
      <w:r w:rsidRPr="00855993">
        <w:rPr>
          <w:rFonts w:asciiTheme="minorHAnsi" w:hAnsiTheme="minorHAnsi" w:cstheme="minorHAnsi"/>
          <w:sz w:val="17"/>
          <w:szCs w:val="17"/>
        </w:rPr>
        <w:t xml:space="preserve">Work Standards: The Contractor </w:t>
      </w:r>
      <w:proofErr w:type="gramStart"/>
      <w:r w:rsidRPr="00855993">
        <w:rPr>
          <w:rFonts w:asciiTheme="minorHAnsi" w:hAnsiTheme="minorHAnsi" w:cstheme="minorHAnsi"/>
          <w:sz w:val="17"/>
          <w:szCs w:val="17"/>
        </w:rPr>
        <w:t>agrees to execute its respective responsibilities by following and applying at all times</w:t>
      </w:r>
      <w:proofErr w:type="gramEnd"/>
      <w:r w:rsidRPr="00855993">
        <w:rPr>
          <w:rFonts w:asciiTheme="minorHAnsi" w:hAnsiTheme="minorHAnsi" w:cstheme="minorHAnsi"/>
          <w:sz w:val="17"/>
          <w:szCs w:val="17"/>
        </w:rPr>
        <w:t xml:space="preserve"> the highest professional and technical guidelines and standards. If the State becomes dissatisfied with the work product or the working relationship with those individuals assigned to work on this Contract, the State may request the replacement of any or all such individuals.</w:t>
      </w:r>
    </w:p>
    <w:p w14:paraId="50AB77E8" w14:textId="77777777" w:rsidR="003537AB" w:rsidRPr="00855993" w:rsidRDefault="003537AB" w:rsidP="004C4C87">
      <w:pPr>
        <w:ind w:right="180"/>
        <w:jc w:val="both"/>
        <w:rPr>
          <w:rFonts w:asciiTheme="minorHAnsi" w:hAnsiTheme="minorHAnsi" w:cstheme="minorHAnsi"/>
          <w:sz w:val="17"/>
          <w:szCs w:val="17"/>
        </w:rPr>
      </w:pPr>
    </w:p>
    <w:p w14:paraId="5D23EE19" w14:textId="77777777" w:rsidR="003537AB" w:rsidRPr="00855993" w:rsidRDefault="003537AB" w:rsidP="004C4C87">
      <w:pPr>
        <w:numPr>
          <w:ilvl w:val="0"/>
          <w:numId w:val="16"/>
        </w:numPr>
        <w:ind w:right="180"/>
        <w:jc w:val="both"/>
        <w:rPr>
          <w:rFonts w:asciiTheme="minorHAnsi" w:hAnsiTheme="minorHAnsi" w:cstheme="minorHAnsi"/>
          <w:sz w:val="17"/>
          <w:szCs w:val="17"/>
        </w:rPr>
      </w:pPr>
      <w:r w:rsidRPr="00855993">
        <w:rPr>
          <w:rFonts w:asciiTheme="minorHAnsi" w:hAnsiTheme="minorHAnsi" w:cstheme="minorHAnsi"/>
          <w:sz w:val="17"/>
          <w:szCs w:val="17"/>
        </w:rPr>
        <w:t>Contract Confidentiality of State Information: The Contractor understands and agrees that data, materials, and information disclosed to Contractor may contain confidential and protected data; therefore, the Contractor promises and assures that data, material, and information gathered, based upon, or disclosed to the Contractor for the purpose of this contract will not be disclosed to others or discussed with other parties without the prior written consent of the State.</w:t>
      </w:r>
    </w:p>
    <w:p w14:paraId="467227B9" w14:textId="77777777" w:rsidR="003537AB" w:rsidRPr="00855993" w:rsidRDefault="003537AB" w:rsidP="004C4C87">
      <w:pPr>
        <w:ind w:right="180"/>
        <w:jc w:val="both"/>
        <w:rPr>
          <w:rFonts w:asciiTheme="minorHAnsi" w:hAnsiTheme="minorHAnsi" w:cstheme="minorHAnsi"/>
          <w:sz w:val="17"/>
          <w:szCs w:val="17"/>
        </w:rPr>
      </w:pPr>
    </w:p>
    <w:p w14:paraId="246ABA9A" w14:textId="77777777" w:rsidR="003537AB" w:rsidRPr="00855993" w:rsidRDefault="003537AB" w:rsidP="004C4C87">
      <w:pPr>
        <w:numPr>
          <w:ilvl w:val="0"/>
          <w:numId w:val="16"/>
        </w:numPr>
        <w:ind w:right="180"/>
        <w:jc w:val="both"/>
        <w:rPr>
          <w:rFonts w:asciiTheme="minorHAnsi" w:hAnsiTheme="minorHAnsi" w:cstheme="minorHAnsi"/>
          <w:sz w:val="17"/>
          <w:szCs w:val="17"/>
        </w:rPr>
      </w:pPr>
      <w:r w:rsidRPr="00855993">
        <w:rPr>
          <w:rFonts w:asciiTheme="minorHAnsi" w:hAnsiTheme="minorHAnsi" w:cstheme="minorHAnsi"/>
          <w:sz w:val="17"/>
          <w:szCs w:val="17"/>
        </w:rPr>
        <w:t>Confidentiality of Data, Property Rights in Products, and Copyright Prohibition: The/Contractor further agrees that all information, data, findings, recommendations, proposals, etc., by whatever name described and by whatever form therein secured, developed, written, or produced by the /Contractor in furtherance of this Contract, shall be the property of the State and that the Contractor shall take such action as is necessary under law to preserve such property rights in and of the State while such property is within the control and/or custody of the Contractor. By this contract the Contractor specifically waives and/or releases to the State any cognizable property right in the Contractor to copyright or patent such information, data, findings, recommendations, proposals, etc.</w:t>
      </w:r>
    </w:p>
    <w:p w14:paraId="2D8569FB" w14:textId="77777777" w:rsidR="003537AB" w:rsidRPr="00855993" w:rsidRDefault="003537AB" w:rsidP="004C4C87">
      <w:pPr>
        <w:ind w:right="180"/>
        <w:jc w:val="both"/>
        <w:rPr>
          <w:rFonts w:asciiTheme="minorHAnsi" w:hAnsiTheme="minorHAnsi" w:cstheme="minorHAnsi"/>
          <w:sz w:val="17"/>
          <w:szCs w:val="17"/>
        </w:rPr>
      </w:pPr>
    </w:p>
    <w:p w14:paraId="723F9953" w14:textId="77777777" w:rsidR="003537AB" w:rsidRPr="00855993" w:rsidRDefault="003537AB" w:rsidP="004C4C87">
      <w:pPr>
        <w:numPr>
          <w:ilvl w:val="0"/>
          <w:numId w:val="16"/>
        </w:numPr>
        <w:ind w:right="180"/>
        <w:jc w:val="both"/>
        <w:rPr>
          <w:rFonts w:asciiTheme="minorHAnsi" w:hAnsiTheme="minorHAnsi" w:cstheme="minorHAnsi"/>
          <w:sz w:val="17"/>
          <w:szCs w:val="17"/>
        </w:rPr>
      </w:pPr>
      <w:r w:rsidRPr="00855993">
        <w:rPr>
          <w:rFonts w:asciiTheme="minorHAnsi" w:hAnsiTheme="minorHAnsi" w:cstheme="minorHAnsi"/>
          <w:sz w:val="17"/>
          <w:szCs w:val="17"/>
        </w:rPr>
        <w:t>Ownership of Documents and Materials: All documents, records, programs, data, film, tape, articles, memos, and other materials developed under this contract will be the property of the State of Indiana. Use of these materials other than related to contract performance by the Contractor without prior written consent of the State is prohibited. During the performance of the services specified, the Contractor shall be responsible for any loss or damage to these materials developed for or supplied by the State and used to develop or assist in the services provided herein while they are in the possession of the /Contractor and any loss or damage thereto shall be restored at the Contractor’s expense. Full, immediate, and unrestricted access to the work product of the Contractor during the term of this contract shall be available to the State.</w:t>
      </w:r>
    </w:p>
    <w:p w14:paraId="0CE9E883" w14:textId="77777777" w:rsidR="003537AB" w:rsidRPr="00855993" w:rsidRDefault="003537AB" w:rsidP="004C4C87">
      <w:pPr>
        <w:ind w:right="180"/>
        <w:jc w:val="both"/>
        <w:rPr>
          <w:rFonts w:asciiTheme="minorHAnsi" w:hAnsiTheme="minorHAnsi" w:cstheme="minorHAnsi"/>
          <w:sz w:val="17"/>
          <w:szCs w:val="17"/>
        </w:rPr>
      </w:pPr>
    </w:p>
    <w:p w14:paraId="048997AD" w14:textId="77777777" w:rsidR="003537AB" w:rsidRPr="00855993" w:rsidRDefault="003537AB" w:rsidP="004C4C87">
      <w:pPr>
        <w:numPr>
          <w:ilvl w:val="0"/>
          <w:numId w:val="16"/>
        </w:numPr>
        <w:ind w:right="180"/>
        <w:jc w:val="both"/>
        <w:rPr>
          <w:rFonts w:asciiTheme="minorHAnsi" w:hAnsiTheme="minorHAnsi" w:cstheme="minorHAnsi"/>
          <w:sz w:val="17"/>
          <w:szCs w:val="17"/>
        </w:rPr>
      </w:pPr>
      <w:r w:rsidRPr="00855993">
        <w:rPr>
          <w:rFonts w:asciiTheme="minorHAnsi" w:hAnsiTheme="minorHAnsi" w:cstheme="minorHAnsi"/>
          <w:sz w:val="17"/>
          <w:szCs w:val="17"/>
        </w:rPr>
        <w:t>Progress Reports: The Contractor will submit a progress report to the State upon request. The report will be oral, unless the State, upon receipt of the oral report, should deem it necessary to have it in written form. The progress report shall serve the purpose of assuring the State that work is progressing in line with the schedule and the completion can be reasonably assured on the scheduled date.</w:t>
      </w:r>
    </w:p>
    <w:p w14:paraId="2D8C7029" w14:textId="77777777" w:rsidR="003537AB" w:rsidRPr="00855993" w:rsidRDefault="003537AB" w:rsidP="004C4C87">
      <w:pPr>
        <w:ind w:right="180"/>
        <w:jc w:val="both"/>
        <w:rPr>
          <w:rFonts w:asciiTheme="minorHAnsi" w:hAnsiTheme="minorHAnsi" w:cstheme="minorHAnsi"/>
          <w:sz w:val="17"/>
          <w:szCs w:val="17"/>
        </w:rPr>
      </w:pPr>
    </w:p>
    <w:p w14:paraId="7FB7A417" w14:textId="77777777" w:rsidR="003537AB" w:rsidRPr="00855993" w:rsidRDefault="003537AB" w:rsidP="004C4C87">
      <w:pPr>
        <w:numPr>
          <w:ilvl w:val="0"/>
          <w:numId w:val="16"/>
        </w:numPr>
        <w:ind w:right="180"/>
        <w:jc w:val="both"/>
        <w:rPr>
          <w:rFonts w:asciiTheme="minorHAnsi" w:hAnsiTheme="minorHAnsi" w:cstheme="minorHAnsi"/>
          <w:sz w:val="17"/>
          <w:szCs w:val="17"/>
        </w:rPr>
      </w:pPr>
      <w:r w:rsidRPr="00855993">
        <w:rPr>
          <w:rFonts w:asciiTheme="minorHAnsi" w:hAnsiTheme="minorHAnsi" w:cstheme="minorHAnsi"/>
          <w:sz w:val="17"/>
          <w:szCs w:val="17"/>
        </w:rPr>
        <w:t>Access to Records: The Contractor and all subcontractors shall maintain all books, documents, papers, accounting records, and other evidence pertaining to the cost incurred and shall make such materials available at their respective offices at all reasonable times during the contract period and for three (3) years from the date of final payment under the contract, for inspection by the State or by any other authorized representative of the State Government and copies thereof shall be furnished at no cost to the State if requested.</w:t>
      </w:r>
    </w:p>
    <w:p w14:paraId="431F0655" w14:textId="77777777" w:rsidR="003537AB" w:rsidRPr="00855993" w:rsidRDefault="003537AB" w:rsidP="004C4C87">
      <w:pPr>
        <w:numPr>
          <w:ilvl w:val="0"/>
          <w:numId w:val="16"/>
        </w:numPr>
        <w:ind w:right="180"/>
        <w:jc w:val="both"/>
        <w:rPr>
          <w:rFonts w:asciiTheme="minorHAnsi" w:hAnsiTheme="minorHAnsi" w:cstheme="minorHAnsi"/>
          <w:sz w:val="17"/>
          <w:szCs w:val="17"/>
        </w:rPr>
      </w:pPr>
      <w:r w:rsidRPr="00855993">
        <w:rPr>
          <w:rFonts w:asciiTheme="minorHAnsi" w:hAnsiTheme="minorHAnsi" w:cstheme="minorHAnsi"/>
          <w:sz w:val="17"/>
          <w:szCs w:val="17"/>
        </w:rPr>
        <w:t>Substantial Performance: This contract shall be deemed to have been substantially performed only when fully performed according to its terms and conditions and any modification thereof.</w:t>
      </w:r>
    </w:p>
    <w:p w14:paraId="1842CE03" w14:textId="77777777" w:rsidR="003537AB" w:rsidRPr="00855993" w:rsidRDefault="003537AB" w:rsidP="004C4C87">
      <w:pPr>
        <w:ind w:right="180"/>
        <w:jc w:val="both"/>
        <w:rPr>
          <w:rFonts w:asciiTheme="minorHAnsi" w:hAnsiTheme="minorHAnsi" w:cstheme="minorHAnsi"/>
          <w:sz w:val="17"/>
          <w:szCs w:val="17"/>
        </w:rPr>
      </w:pPr>
    </w:p>
    <w:p w14:paraId="55E6087A" w14:textId="77777777" w:rsidR="003537AB" w:rsidRPr="00855993" w:rsidRDefault="003537AB" w:rsidP="004C4C87">
      <w:pPr>
        <w:numPr>
          <w:ilvl w:val="0"/>
          <w:numId w:val="16"/>
        </w:numPr>
        <w:ind w:right="180"/>
        <w:jc w:val="both"/>
        <w:rPr>
          <w:rFonts w:asciiTheme="minorHAnsi" w:hAnsiTheme="minorHAnsi" w:cstheme="minorHAnsi"/>
          <w:sz w:val="17"/>
          <w:szCs w:val="17"/>
        </w:rPr>
      </w:pPr>
      <w:r w:rsidRPr="00855993">
        <w:rPr>
          <w:rFonts w:asciiTheme="minorHAnsi" w:hAnsiTheme="minorHAnsi" w:cstheme="minorHAnsi"/>
          <w:sz w:val="17"/>
          <w:szCs w:val="17"/>
        </w:rPr>
        <w:t xml:space="preserve">Conflict of Interest:  </w:t>
      </w:r>
    </w:p>
    <w:p w14:paraId="74E023C8" w14:textId="77777777" w:rsidR="003537AB" w:rsidRPr="00855993" w:rsidRDefault="003537AB" w:rsidP="004C4C87">
      <w:pPr>
        <w:ind w:right="180"/>
        <w:jc w:val="both"/>
        <w:rPr>
          <w:rFonts w:asciiTheme="minorHAnsi" w:hAnsiTheme="minorHAnsi" w:cstheme="minorHAnsi"/>
          <w:sz w:val="17"/>
          <w:szCs w:val="17"/>
        </w:rPr>
      </w:pPr>
    </w:p>
    <w:p w14:paraId="55C9AC56" w14:textId="77777777" w:rsidR="003537AB" w:rsidRPr="00855993" w:rsidRDefault="003537AB" w:rsidP="004C4C87">
      <w:pPr>
        <w:numPr>
          <w:ilvl w:val="0"/>
          <w:numId w:val="13"/>
        </w:numPr>
        <w:ind w:right="180"/>
        <w:jc w:val="both"/>
        <w:rPr>
          <w:rFonts w:asciiTheme="minorHAnsi" w:hAnsiTheme="minorHAnsi" w:cstheme="minorHAnsi"/>
          <w:sz w:val="17"/>
          <w:szCs w:val="17"/>
        </w:rPr>
      </w:pPr>
      <w:r w:rsidRPr="00855993">
        <w:rPr>
          <w:rFonts w:asciiTheme="minorHAnsi" w:hAnsiTheme="minorHAnsi" w:cstheme="minorHAnsi"/>
          <w:sz w:val="17"/>
          <w:szCs w:val="17"/>
        </w:rPr>
        <w:t>As used in this section:</w:t>
      </w:r>
    </w:p>
    <w:p w14:paraId="34E542AC" w14:textId="77777777" w:rsidR="003537AB" w:rsidRPr="00855993" w:rsidRDefault="003537AB" w:rsidP="004C4C87">
      <w:pPr>
        <w:ind w:left="720" w:right="180"/>
        <w:jc w:val="both"/>
        <w:rPr>
          <w:rFonts w:asciiTheme="minorHAnsi" w:hAnsiTheme="minorHAnsi" w:cstheme="minorHAnsi"/>
          <w:sz w:val="17"/>
          <w:szCs w:val="17"/>
        </w:rPr>
      </w:pPr>
      <w:r w:rsidRPr="00855993">
        <w:rPr>
          <w:rFonts w:asciiTheme="minorHAnsi" w:hAnsiTheme="minorHAnsi" w:cstheme="minorHAnsi"/>
          <w:sz w:val="17"/>
          <w:szCs w:val="17"/>
        </w:rPr>
        <w:t>“Immediate family” means the spouse and the unemancipated children of an individual.</w:t>
      </w:r>
    </w:p>
    <w:p w14:paraId="5A3B9BBF" w14:textId="77777777" w:rsidR="003537AB" w:rsidRPr="00855993" w:rsidRDefault="003537AB" w:rsidP="004C4C87">
      <w:pPr>
        <w:ind w:left="720" w:right="180"/>
        <w:jc w:val="both"/>
        <w:rPr>
          <w:rFonts w:asciiTheme="minorHAnsi" w:hAnsiTheme="minorHAnsi" w:cstheme="minorHAnsi"/>
          <w:sz w:val="17"/>
          <w:szCs w:val="17"/>
        </w:rPr>
      </w:pPr>
      <w:r w:rsidRPr="00855993">
        <w:rPr>
          <w:rFonts w:asciiTheme="minorHAnsi" w:hAnsiTheme="minorHAnsi" w:cstheme="minorHAnsi"/>
          <w:sz w:val="17"/>
          <w:szCs w:val="17"/>
        </w:rPr>
        <w:t>“Interested party” means:</w:t>
      </w:r>
    </w:p>
    <w:p w14:paraId="3BD2D15E" w14:textId="77777777" w:rsidR="003537AB" w:rsidRPr="00855993" w:rsidRDefault="003537AB" w:rsidP="004C4C87">
      <w:pPr>
        <w:numPr>
          <w:ilvl w:val="0"/>
          <w:numId w:val="14"/>
        </w:numPr>
        <w:ind w:right="180"/>
        <w:jc w:val="both"/>
        <w:rPr>
          <w:rFonts w:asciiTheme="minorHAnsi" w:hAnsiTheme="minorHAnsi" w:cstheme="minorHAnsi"/>
          <w:sz w:val="17"/>
          <w:szCs w:val="17"/>
        </w:rPr>
      </w:pPr>
      <w:r w:rsidRPr="00855993">
        <w:rPr>
          <w:rFonts w:asciiTheme="minorHAnsi" w:hAnsiTheme="minorHAnsi" w:cstheme="minorHAnsi"/>
          <w:sz w:val="17"/>
          <w:szCs w:val="17"/>
        </w:rPr>
        <w:t>The individual executing this Contract;</w:t>
      </w:r>
    </w:p>
    <w:p w14:paraId="21B6DAF7" w14:textId="77777777" w:rsidR="003537AB" w:rsidRPr="00855993" w:rsidRDefault="003537AB" w:rsidP="004C4C87">
      <w:pPr>
        <w:numPr>
          <w:ilvl w:val="0"/>
          <w:numId w:val="14"/>
        </w:numPr>
        <w:ind w:right="180"/>
        <w:jc w:val="both"/>
        <w:rPr>
          <w:rFonts w:asciiTheme="minorHAnsi" w:hAnsiTheme="minorHAnsi" w:cstheme="minorHAnsi"/>
          <w:sz w:val="17"/>
          <w:szCs w:val="17"/>
        </w:rPr>
      </w:pPr>
      <w:r w:rsidRPr="00855993">
        <w:rPr>
          <w:rFonts w:asciiTheme="minorHAnsi" w:hAnsiTheme="minorHAnsi" w:cstheme="minorHAnsi"/>
          <w:sz w:val="17"/>
          <w:szCs w:val="17"/>
        </w:rPr>
        <w:t>An individual who has an interest of three percent (3%) or more of Contractor, if Contractor is not an individual; or</w:t>
      </w:r>
    </w:p>
    <w:p w14:paraId="7EFB0B12" w14:textId="77777777" w:rsidR="003537AB" w:rsidRPr="00855993" w:rsidRDefault="003537AB" w:rsidP="004C4C87">
      <w:pPr>
        <w:numPr>
          <w:ilvl w:val="0"/>
          <w:numId w:val="14"/>
        </w:numPr>
        <w:ind w:right="180"/>
        <w:jc w:val="both"/>
        <w:rPr>
          <w:rFonts w:asciiTheme="minorHAnsi" w:hAnsiTheme="minorHAnsi" w:cstheme="minorHAnsi"/>
          <w:sz w:val="17"/>
          <w:szCs w:val="17"/>
        </w:rPr>
      </w:pPr>
      <w:r w:rsidRPr="00855993">
        <w:rPr>
          <w:rFonts w:asciiTheme="minorHAnsi" w:hAnsiTheme="minorHAnsi" w:cstheme="minorHAnsi"/>
          <w:sz w:val="17"/>
          <w:szCs w:val="17"/>
        </w:rPr>
        <w:t>Any member of the immediate family of an individual specified under subdivision 1 or 2.</w:t>
      </w:r>
    </w:p>
    <w:p w14:paraId="7FE4AD78" w14:textId="77777777" w:rsidR="003537AB" w:rsidRPr="00855993" w:rsidRDefault="003537AB" w:rsidP="004C4C87">
      <w:pPr>
        <w:ind w:left="720" w:right="180"/>
        <w:jc w:val="both"/>
        <w:rPr>
          <w:rFonts w:asciiTheme="minorHAnsi" w:hAnsiTheme="minorHAnsi" w:cstheme="minorHAnsi"/>
          <w:sz w:val="17"/>
          <w:szCs w:val="17"/>
        </w:rPr>
      </w:pPr>
      <w:r w:rsidRPr="00855993">
        <w:rPr>
          <w:rFonts w:asciiTheme="minorHAnsi" w:hAnsiTheme="minorHAnsi" w:cstheme="minorHAnsi"/>
          <w:sz w:val="17"/>
          <w:szCs w:val="17"/>
        </w:rPr>
        <w:t>“Department” means the Indiana Department of Administration.</w:t>
      </w:r>
    </w:p>
    <w:p w14:paraId="02DFBF39" w14:textId="77777777" w:rsidR="003537AB" w:rsidRPr="00855993" w:rsidRDefault="003537AB" w:rsidP="004C4C87">
      <w:pPr>
        <w:ind w:left="720" w:right="180"/>
        <w:jc w:val="both"/>
        <w:rPr>
          <w:rFonts w:asciiTheme="minorHAnsi" w:hAnsiTheme="minorHAnsi" w:cstheme="minorHAnsi"/>
          <w:sz w:val="17"/>
          <w:szCs w:val="17"/>
        </w:rPr>
      </w:pPr>
      <w:r w:rsidRPr="00855993">
        <w:rPr>
          <w:rFonts w:asciiTheme="minorHAnsi" w:hAnsiTheme="minorHAnsi" w:cstheme="minorHAnsi"/>
          <w:sz w:val="17"/>
          <w:szCs w:val="17"/>
        </w:rPr>
        <w:t>“Commission” means the State Ethics Commission.</w:t>
      </w:r>
    </w:p>
    <w:p w14:paraId="5CB78D1A" w14:textId="77777777" w:rsidR="003537AB" w:rsidRPr="00855993" w:rsidRDefault="003537AB" w:rsidP="004C4C87">
      <w:pPr>
        <w:numPr>
          <w:ilvl w:val="0"/>
          <w:numId w:val="13"/>
        </w:numPr>
        <w:ind w:right="180"/>
        <w:jc w:val="both"/>
        <w:rPr>
          <w:rFonts w:asciiTheme="minorHAnsi" w:hAnsiTheme="minorHAnsi" w:cstheme="minorHAnsi"/>
          <w:sz w:val="17"/>
          <w:szCs w:val="17"/>
        </w:rPr>
      </w:pPr>
      <w:r w:rsidRPr="00855993">
        <w:rPr>
          <w:rFonts w:asciiTheme="minorHAnsi" w:hAnsiTheme="minorHAnsi" w:cstheme="minorHAnsi"/>
          <w:sz w:val="17"/>
          <w:szCs w:val="17"/>
        </w:rPr>
        <w:t>The Department may cancel this Contract without recourse by Contractor if any interested party is an employee of the State of Indiana.</w:t>
      </w:r>
    </w:p>
    <w:p w14:paraId="08ACFC69" w14:textId="77777777" w:rsidR="003537AB" w:rsidRPr="00855993" w:rsidRDefault="003537AB" w:rsidP="004C4C87">
      <w:pPr>
        <w:numPr>
          <w:ilvl w:val="0"/>
          <w:numId w:val="13"/>
        </w:numPr>
        <w:ind w:right="180"/>
        <w:jc w:val="both"/>
        <w:rPr>
          <w:rFonts w:asciiTheme="minorHAnsi" w:hAnsiTheme="minorHAnsi" w:cstheme="minorHAnsi"/>
          <w:sz w:val="17"/>
          <w:szCs w:val="17"/>
        </w:rPr>
      </w:pPr>
      <w:r w:rsidRPr="00855993">
        <w:rPr>
          <w:rFonts w:asciiTheme="minorHAnsi" w:hAnsiTheme="minorHAnsi" w:cstheme="minorHAnsi"/>
          <w:sz w:val="17"/>
          <w:szCs w:val="17"/>
        </w:rPr>
        <w:t xml:space="preserve">The Department will not exercise its right of cancellation under section B above if the Contractor gives the Department an opinion by the Commission indicating that the existence of this contract and the employment by the State of Indiana of the interested party does not violate any statute or code relating to ethical conduct of state employees.  The Department may </w:t>
      </w:r>
      <w:proofErr w:type="gramStart"/>
      <w:r w:rsidRPr="00855993">
        <w:rPr>
          <w:rFonts w:asciiTheme="minorHAnsi" w:hAnsiTheme="minorHAnsi" w:cstheme="minorHAnsi"/>
          <w:sz w:val="17"/>
          <w:szCs w:val="17"/>
        </w:rPr>
        <w:t>take action</w:t>
      </w:r>
      <w:proofErr w:type="gramEnd"/>
      <w:r w:rsidRPr="00855993">
        <w:rPr>
          <w:rFonts w:asciiTheme="minorHAnsi" w:hAnsiTheme="minorHAnsi" w:cstheme="minorHAnsi"/>
          <w:sz w:val="17"/>
          <w:szCs w:val="17"/>
        </w:rPr>
        <w:t xml:space="preserve">, including cancellation of this Contract consistent with an opinion of the Commission obtained under this section.  </w:t>
      </w:r>
    </w:p>
    <w:p w14:paraId="6F5C0A14" w14:textId="77777777" w:rsidR="003537AB" w:rsidRPr="00855993" w:rsidRDefault="003537AB" w:rsidP="004C4C87">
      <w:pPr>
        <w:numPr>
          <w:ilvl w:val="0"/>
          <w:numId w:val="13"/>
        </w:numPr>
        <w:ind w:right="180"/>
        <w:jc w:val="both"/>
        <w:rPr>
          <w:rFonts w:asciiTheme="minorHAnsi" w:hAnsiTheme="minorHAnsi" w:cstheme="minorHAnsi"/>
          <w:sz w:val="17"/>
          <w:szCs w:val="17"/>
        </w:rPr>
      </w:pPr>
      <w:r w:rsidRPr="00855993">
        <w:rPr>
          <w:rFonts w:asciiTheme="minorHAnsi" w:hAnsiTheme="minorHAnsi" w:cstheme="minorHAnsi"/>
          <w:sz w:val="17"/>
          <w:szCs w:val="17"/>
        </w:rPr>
        <w:t xml:space="preserve">Contractor has an affirmative obligation under this Contract to disclose to the Department when an interested party is or becomes an employee of the State of Indiana.  The obligation under this section extends only to those facts that Contractor knows or reasonably could know.   </w:t>
      </w:r>
    </w:p>
    <w:p w14:paraId="38FB9B79" w14:textId="77777777" w:rsidR="003537AB" w:rsidRPr="00855993" w:rsidRDefault="003537AB" w:rsidP="004C4C87">
      <w:pPr>
        <w:ind w:right="180"/>
        <w:jc w:val="both"/>
        <w:rPr>
          <w:rFonts w:asciiTheme="minorHAnsi" w:hAnsiTheme="minorHAnsi" w:cstheme="minorHAnsi"/>
          <w:sz w:val="17"/>
          <w:szCs w:val="17"/>
        </w:rPr>
      </w:pPr>
    </w:p>
    <w:p w14:paraId="278854B0" w14:textId="77777777" w:rsidR="003537AB" w:rsidRPr="00855993" w:rsidRDefault="003537AB" w:rsidP="004C4C87">
      <w:pPr>
        <w:numPr>
          <w:ilvl w:val="0"/>
          <w:numId w:val="16"/>
        </w:numPr>
        <w:tabs>
          <w:tab w:val="left" w:pos="-1440"/>
        </w:tabs>
        <w:ind w:right="180"/>
        <w:jc w:val="both"/>
        <w:rPr>
          <w:rFonts w:asciiTheme="minorHAnsi" w:hAnsiTheme="minorHAnsi" w:cstheme="minorHAnsi"/>
          <w:sz w:val="17"/>
          <w:szCs w:val="17"/>
        </w:rPr>
      </w:pPr>
      <w:r w:rsidRPr="00855993">
        <w:rPr>
          <w:rFonts w:asciiTheme="minorHAnsi" w:hAnsiTheme="minorHAnsi" w:cstheme="minorHAnsi"/>
          <w:sz w:val="17"/>
          <w:szCs w:val="17"/>
        </w:rPr>
        <w:t>Renewal Option: This agreement may be renewed upon the same terms and conditions contained herein. Such renewal is subject to the approval of the Commissioner of the Indiana Department of Administration and the State Budget Director (except Quantity Purchase Agreements) and compliance with IC 5-22-17-4. The total term of this contract, including all renewals, shall not exceed four (4) years.</w:t>
      </w:r>
    </w:p>
    <w:p w14:paraId="3425B4B6" w14:textId="04855EA2" w:rsidR="00855993" w:rsidRDefault="00855993">
      <w:pPr>
        <w:widowControl/>
        <w:rPr>
          <w:rFonts w:asciiTheme="minorHAnsi" w:hAnsiTheme="minorHAnsi" w:cstheme="minorHAnsi"/>
          <w:sz w:val="18"/>
          <w:szCs w:val="18"/>
          <w:u w:val="single"/>
        </w:rPr>
      </w:pPr>
      <w:r>
        <w:rPr>
          <w:rFonts w:asciiTheme="minorHAnsi" w:hAnsiTheme="minorHAnsi" w:cstheme="minorHAnsi"/>
          <w:sz w:val="18"/>
          <w:szCs w:val="18"/>
          <w:u w:val="single"/>
        </w:rPr>
        <w:br w:type="page"/>
      </w:r>
    </w:p>
    <w:p w14:paraId="25927C9D" w14:textId="77777777" w:rsidR="00344AB9" w:rsidRPr="00191C9D" w:rsidRDefault="00B4673F" w:rsidP="008C6E2D">
      <w:pPr>
        <w:jc w:val="center"/>
        <w:rPr>
          <w:rFonts w:asciiTheme="minorHAnsi" w:hAnsiTheme="minorHAnsi" w:cstheme="minorHAnsi"/>
          <w:sz w:val="20"/>
        </w:rPr>
      </w:pPr>
      <w:r w:rsidRPr="00191C9D">
        <w:rPr>
          <w:rFonts w:asciiTheme="minorHAnsi" w:hAnsiTheme="minorHAnsi" w:cstheme="minorHAnsi"/>
          <w:b/>
          <w:sz w:val="20"/>
        </w:rPr>
        <w:lastRenderedPageBreak/>
        <w:t>N</w:t>
      </w:r>
      <w:r w:rsidR="00344AB9" w:rsidRPr="00191C9D">
        <w:rPr>
          <w:rFonts w:asciiTheme="minorHAnsi" w:hAnsiTheme="minorHAnsi" w:cstheme="minorHAnsi"/>
          <w:b/>
          <w:sz w:val="20"/>
        </w:rPr>
        <w:t>ON-COLLUSION CERTIFICATION</w:t>
      </w:r>
    </w:p>
    <w:p w14:paraId="7FC36C59" w14:textId="77777777" w:rsidR="00344AB9" w:rsidRPr="00A00DB4" w:rsidRDefault="00344AB9" w:rsidP="00344AB9">
      <w:pPr>
        <w:spacing w:line="243" w:lineRule="auto"/>
        <w:rPr>
          <w:rFonts w:asciiTheme="minorHAnsi" w:hAnsiTheme="minorHAnsi" w:cstheme="minorHAnsi"/>
          <w:sz w:val="18"/>
          <w:szCs w:val="18"/>
        </w:rPr>
      </w:pPr>
    </w:p>
    <w:p w14:paraId="07207FF5"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04D98398" w14:textId="77777777" w:rsidR="00510A04" w:rsidRPr="00A00DB4" w:rsidRDefault="00510A04" w:rsidP="00344AB9">
      <w:pPr>
        <w:spacing w:line="244" w:lineRule="auto"/>
        <w:rPr>
          <w:rFonts w:asciiTheme="minorHAnsi" w:hAnsiTheme="minorHAnsi" w:cstheme="minorHAnsi"/>
          <w:sz w:val="18"/>
          <w:szCs w:val="18"/>
        </w:rPr>
      </w:pPr>
    </w:p>
    <w:p w14:paraId="279A0A6E" w14:textId="77777777" w:rsidR="00510A04" w:rsidRPr="00A00DB4" w:rsidRDefault="00510A04" w:rsidP="00344AB9">
      <w:pPr>
        <w:spacing w:line="244" w:lineRule="auto"/>
        <w:rPr>
          <w:rFonts w:asciiTheme="minorHAnsi" w:hAnsiTheme="minorHAnsi" w:cstheme="minorHAnsi"/>
          <w:sz w:val="18"/>
          <w:szCs w:val="18"/>
        </w:rPr>
      </w:pPr>
    </w:p>
    <w:p w14:paraId="5B8ED7E1" w14:textId="77777777" w:rsidR="00344AB9" w:rsidRPr="00A00DB4" w:rsidRDefault="00344AB9" w:rsidP="00344AB9">
      <w:pPr>
        <w:spacing w:line="243" w:lineRule="auto"/>
        <w:rPr>
          <w:rFonts w:asciiTheme="minorHAnsi" w:hAnsiTheme="minorHAnsi" w:cstheme="minorHAnsi"/>
          <w:sz w:val="18"/>
          <w:szCs w:val="18"/>
        </w:rPr>
      </w:pPr>
    </w:p>
    <w:p w14:paraId="11FCBC3E" w14:textId="77777777" w:rsidR="00344AB9" w:rsidRPr="00191C9D" w:rsidRDefault="00344AB9" w:rsidP="00344AB9">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SIGNATURE</w:t>
      </w:r>
    </w:p>
    <w:p w14:paraId="27CE4069" w14:textId="77777777" w:rsidR="008C6E2D" w:rsidRPr="00A00DB4" w:rsidRDefault="008C6E2D" w:rsidP="00344AB9">
      <w:pPr>
        <w:spacing w:line="243" w:lineRule="auto"/>
        <w:jc w:val="center"/>
        <w:outlineLvl w:val="0"/>
        <w:rPr>
          <w:rFonts w:asciiTheme="minorHAnsi" w:hAnsiTheme="minorHAnsi" w:cstheme="minorHAnsi"/>
          <w:b/>
          <w:sz w:val="18"/>
          <w:szCs w:val="18"/>
        </w:rPr>
      </w:pPr>
    </w:p>
    <w:p w14:paraId="2E89C43A"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or any person on his or her behalf has examined and understands</w:t>
      </w:r>
      <w:r w:rsidR="000B2D4C" w:rsidRPr="00A00DB4">
        <w:rPr>
          <w:rFonts w:asciiTheme="minorHAnsi" w:hAnsiTheme="minorHAnsi" w:cstheme="minorHAnsi"/>
          <w:sz w:val="18"/>
          <w:szCs w:val="18"/>
        </w:rPr>
        <w:t xml:space="preserve"> and agrees to</w:t>
      </w:r>
      <w:r w:rsidRPr="00A00DB4">
        <w:rPr>
          <w:rFonts w:asciiTheme="minorHAnsi" w:hAnsiTheme="minorHAnsi" w:cstheme="minorHAnsi"/>
          <w:sz w:val="18"/>
          <w:szCs w:val="18"/>
        </w:rPr>
        <w:t xml:space="preserve"> the specifications, including General and Special conditions of this document.</w:t>
      </w:r>
    </w:p>
    <w:p w14:paraId="7639B4DE" w14:textId="77777777" w:rsidR="00344AB9" w:rsidRPr="00A00DB4" w:rsidRDefault="00344AB9" w:rsidP="00344AB9">
      <w:pPr>
        <w:spacing w:line="243" w:lineRule="auto"/>
        <w:rPr>
          <w:rFonts w:asciiTheme="minorHAnsi" w:hAnsiTheme="minorHAnsi" w:cstheme="minorHAnsi"/>
          <w:sz w:val="18"/>
          <w:szCs w:val="18"/>
        </w:rPr>
      </w:pPr>
    </w:p>
    <w:p w14:paraId="1EDC93A6" w14:textId="3ECC4CA1" w:rsidR="00344AB9" w:rsidRPr="00A00DB4" w:rsidRDefault="006C0D26" w:rsidP="00344AB9">
      <w:pPr>
        <w:spacing w:line="244" w:lineRule="auto"/>
        <w:outlineLvl w:val="0"/>
        <w:rPr>
          <w:rFonts w:asciiTheme="minorHAnsi" w:hAnsiTheme="minorHAnsi" w:cstheme="minorHAnsi"/>
          <w:sz w:val="18"/>
          <w:szCs w:val="18"/>
        </w:rPr>
      </w:pPr>
      <w:ins w:id="31" w:author="Crncic, Autumn" w:date="2020-09-16T17:30:00Z">
        <w:r>
          <w:rPr>
            <w:rFonts w:asciiTheme="minorHAnsi" w:hAnsiTheme="minorHAnsi" w:cstheme="minorHAnsi"/>
            <w:noProof/>
            <w:snapToGrid/>
            <w:sz w:val="18"/>
            <w:szCs w:val="18"/>
          </w:rPr>
          <mc:AlternateContent>
            <mc:Choice Requires="wps">
              <w:drawing>
                <wp:anchor distT="0" distB="0" distL="114300" distR="114300" simplePos="0" relativeHeight="251661312" behindDoc="0" locked="0" layoutInCell="1" allowOverlap="1" wp14:anchorId="3EA497E7" wp14:editId="63801402">
                  <wp:simplePos x="0" y="0"/>
                  <wp:positionH relativeFrom="column">
                    <wp:posOffset>1802130</wp:posOffset>
                  </wp:positionH>
                  <wp:positionV relativeFrom="paragraph">
                    <wp:posOffset>148772</wp:posOffset>
                  </wp:positionV>
                  <wp:extent cx="248195" cy="161109"/>
                  <wp:effectExtent l="0" t="0" r="19050" b="10795"/>
                  <wp:wrapNone/>
                  <wp:docPr id="5" name="Oval 5"/>
                  <wp:cNvGraphicFramePr/>
                  <a:graphic xmlns:a="http://schemas.openxmlformats.org/drawingml/2006/main">
                    <a:graphicData uri="http://schemas.microsoft.com/office/word/2010/wordprocessingShape">
                      <wps:wsp>
                        <wps:cNvSpPr/>
                        <wps:spPr>
                          <a:xfrm>
                            <a:off x="0" y="0"/>
                            <a:ext cx="248195" cy="161109"/>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B1E4BD" id="Oval 5" o:spid="_x0000_s1026" style="position:absolute;margin-left:141.9pt;margin-top:11.7pt;width:19.55pt;height:1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" filled="f" strokecolor="#243f60 [1604]" strokeweight="2pt"/>
              </w:pict>
            </mc:Fallback>
          </mc:AlternateContent>
        </w:r>
      </w:ins>
      <w:r w:rsidR="00344AB9" w:rsidRPr="00A00DB4">
        <w:rPr>
          <w:rFonts w:asciiTheme="minorHAnsi" w:hAnsiTheme="minorHAnsi" w:cstheme="minorHAnsi"/>
          <w:sz w:val="18"/>
          <w:szCs w:val="18"/>
        </w:rPr>
        <w:t>BIDDER __</w:t>
      </w:r>
      <w:ins w:id="32" w:author="Crncic, Autumn" w:date="2020-09-16T17:29:00Z">
        <w:r>
          <w:rPr>
            <w:rFonts w:asciiTheme="minorHAnsi" w:hAnsiTheme="minorHAnsi" w:cstheme="minorHAnsi"/>
            <w:sz w:val="18"/>
            <w:szCs w:val="18"/>
          </w:rPr>
          <w:t>Republic Services of Indiana</w:t>
        </w:r>
      </w:ins>
      <w:r w:rsidR="00344AB9" w:rsidRPr="00A00DB4">
        <w:rPr>
          <w:rFonts w:asciiTheme="minorHAnsi" w:hAnsiTheme="minorHAnsi" w:cstheme="minorHAnsi"/>
          <w:sz w:val="18"/>
          <w:szCs w:val="18"/>
        </w:rPr>
        <w:t>___________________________________ FEDERAL ID NUMBER__</w:t>
      </w:r>
      <w:ins w:id="33" w:author="Crncic, Autumn" w:date="2020-09-16T17:30:00Z">
        <w:r>
          <w:rPr>
            <w:rFonts w:asciiTheme="minorHAnsi" w:hAnsiTheme="minorHAnsi" w:cstheme="minorHAnsi"/>
            <w:sz w:val="18"/>
            <w:szCs w:val="18"/>
          </w:rPr>
          <w:t>65-1012411</w:t>
        </w:r>
      </w:ins>
      <w:r w:rsidR="00344AB9" w:rsidRPr="00A00DB4">
        <w:rPr>
          <w:rFonts w:asciiTheme="minorHAnsi" w:hAnsiTheme="minorHAnsi" w:cstheme="minorHAnsi"/>
          <w:sz w:val="18"/>
          <w:szCs w:val="18"/>
        </w:rPr>
        <w:t>______________</w:t>
      </w:r>
      <w:r w:rsidR="00B26BEE" w:rsidRPr="00A00DB4">
        <w:rPr>
          <w:rFonts w:asciiTheme="minorHAnsi" w:hAnsiTheme="minorHAnsi" w:cstheme="minorHAnsi"/>
          <w:sz w:val="18"/>
          <w:szCs w:val="18"/>
        </w:rPr>
        <w:t>____</w:t>
      </w:r>
      <w:r w:rsidR="00344AB9" w:rsidRPr="00A00DB4">
        <w:rPr>
          <w:rFonts w:asciiTheme="minorHAnsi" w:hAnsiTheme="minorHAnsi" w:cstheme="minorHAnsi"/>
          <w:sz w:val="18"/>
          <w:szCs w:val="18"/>
        </w:rPr>
        <w:t>_____</w:t>
      </w:r>
      <w:r w:rsidR="0024157B" w:rsidRPr="00A00DB4">
        <w:rPr>
          <w:rFonts w:asciiTheme="minorHAnsi" w:hAnsiTheme="minorHAnsi" w:cstheme="minorHAnsi"/>
          <w:sz w:val="18"/>
          <w:szCs w:val="18"/>
        </w:rPr>
        <w:t xml:space="preserve"> (Please circle to indicate if your FIN is a TIN or SSN)</w:t>
      </w:r>
    </w:p>
    <w:p w14:paraId="0F190978" w14:textId="77777777" w:rsidR="0014619B" w:rsidRPr="00A00DB4" w:rsidRDefault="0014619B" w:rsidP="0014619B">
      <w:pPr>
        <w:spacing w:line="244" w:lineRule="auto"/>
        <w:outlineLvl w:val="0"/>
        <w:rPr>
          <w:rFonts w:asciiTheme="minorHAnsi" w:hAnsiTheme="minorHAnsi" w:cstheme="minorHAnsi"/>
          <w:sz w:val="18"/>
          <w:szCs w:val="18"/>
        </w:rPr>
      </w:pPr>
    </w:p>
    <w:p w14:paraId="4E8D02FB" w14:textId="2AE01C69"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ORDERING ADDRESS _</w:t>
      </w:r>
      <w:ins w:id="34" w:author="Crncic, Autumn" w:date="2020-09-16T17:31:00Z">
        <w:r w:rsidR="006C0D26">
          <w:rPr>
            <w:rFonts w:asciiTheme="minorHAnsi" w:hAnsiTheme="minorHAnsi" w:cstheme="minorHAnsi"/>
            <w:sz w:val="18"/>
            <w:szCs w:val="18"/>
          </w:rPr>
          <w:t xml:space="preserve">12820 S </w:t>
        </w:r>
        <w:proofErr w:type="spellStart"/>
        <w:r w:rsidR="006C0D26">
          <w:rPr>
            <w:rFonts w:asciiTheme="minorHAnsi" w:hAnsiTheme="minorHAnsi" w:cstheme="minorHAnsi"/>
            <w:sz w:val="18"/>
            <w:szCs w:val="18"/>
          </w:rPr>
          <w:t>Cumminsville</w:t>
        </w:r>
        <w:proofErr w:type="spellEnd"/>
        <w:r w:rsidR="006C0D26">
          <w:rPr>
            <w:rFonts w:asciiTheme="minorHAnsi" w:hAnsiTheme="minorHAnsi" w:cstheme="minorHAnsi"/>
            <w:sz w:val="18"/>
            <w:szCs w:val="18"/>
          </w:rPr>
          <w:t xml:space="preserve"> St</w:t>
        </w:r>
      </w:ins>
      <w:r w:rsidRPr="00A00DB4">
        <w:rPr>
          <w:rFonts w:asciiTheme="minorHAnsi" w:hAnsiTheme="minorHAnsi" w:cstheme="minorHAnsi"/>
          <w:sz w:val="18"/>
          <w:szCs w:val="18"/>
        </w:rPr>
        <w:t>_________________________________________________________________________________</w:t>
      </w:r>
    </w:p>
    <w:p w14:paraId="12B82E7A" w14:textId="77777777" w:rsidR="0014619B" w:rsidRPr="00A00DB4" w:rsidRDefault="0014619B" w:rsidP="0014619B">
      <w:pPr>
        <w:spacing w:line="244" w:lineRule="auto"/>
        <w:rPr>
          <w:rFonts w:asciiTheme="minorHAnsi" w:hAnsiTheme="minorHAnsi" w:cstheme="minorHAnsi"/>
          <w:sz w:val="18"/>
          <w:szCs w:val="18"/>
        </w:rPr>
      </w:pPr>
    </w:p>
    <w:p w14:paraId="3EDBC940" w14:textId="618189A4"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CITY __</w:t>
      </w:r>
      <w:ins w:id="35" w:author="Crncic, Autumn" w:date="2020-09-16T17:31:00Z">
        <w:r w:rsidR="006C0D26">
          <w:rPr>
            <w:rFonts w:asciiTheme="minorHAnsi" w:hAnsiTheme="minorHAnsi" w:cstheme="minorHAnsi"/>
            <w:sz w:val="18"/>
            <w:szCs w:val="18"/>
          </w:rPr>
          <w:t>Pimento</w:t>
        </w:r>
      </w:ins>
      <w:r w:rsidRPr="00A00DB4">
        <w:rPr>
          <w:rFonts w:asciiTheme="minorHAnsi" w:hAnsiTheme="minorHAnsi" w:cstheme="minorHAnsi"/>
          <w:sz w:val="18"/>
          <w:szCs w:val="18"/>
        </w:rPr>
        <w:t>_______________________________ STATE ___</w:t>
      </w:r>
      <w:ins w:id="36" w:author="Crncic, Autumn" w:date="2020-09-16T17:31:00Z">
        <w:r w:rsidR="006C0D26">
          <w:rPr>
            <w:rFonts w:asciiTheme="minorHAnsi" w:hAnsiTheme="minorHAnsi" w:cstheme="minorHAnsi"/>
            <w:sz w:val="18"/>
            <w:szCs w:val="18"/>
          </w:rPr>
          <w:t>IN</w:t>
        </w:r>
      </w:ins>
      <w:r w:rsidRPr="00A00DB4">
        <w:rPr>
          <w:rFonts w:asciiTheme="minorHAnsi" w:hAnsiTheme="minorHAnsi" w:cstheme="minorHAnsi"/>
          <w:sz w:val="18"/>
          <w:szCs w:val="18"/>
        </w:rPr>
        <w:t>_____________________ ZIP CODE _</w:t>
      </w:r>
      <w:ins w:id="37" w:author="Crncic, Autumn" w:date="2020-09-16T17:31:00Z">
        <w:r w:rsidR="006C0D26">
          <w:rPr>
            <w:rFonts w:asciiTheme="minorHAnsi" w:hAnsiTheme="minorHAnsi" w:cstheme="minorHAnsi"/>
            <w:sz w:val="18"/>
            <w:szCs w:val="18"/>
          </w:rPr>
          <w:t>47866</w:t>
        </w:r>
      </w:ins>
      <w:r w:rsidRPr="00A00DB4">
        <w:rPr>
          <w:rFonts w:asciiTheme="minorHAnsi" w:hAnsiTheme="minorHAnsi" w:cstheme="minorHAnsi"/>
          <w:sz w:val="18"/>
          <w:szCs w:val="18"/>
        </w:rPr>
        <w:t>___________</w:t>
      </w:r>
    </w:p>
    <w:p w14:paraId="10C4684E" w14:textId="77777777" w:rsidR="0014619B" w:rsidRPr="00A00DB4" w:rsidRDefault="0014619B" w:rsidP="0014619B">
      <w:pPr>
        <w:spacing w:line="244" w:lineRule="auto"/>
        <w:outlineLvl w:val="0"/>
        <w:rPr>
          <w:rFonts w:asciiTheme="minorHAnsi" w:hAnsiTheme="minorHAnsi" w:cstheme="minorHAnsi"/>
          <w:sz w:val="18"/>
          <w:szCs w:val="18"/>
        </w:rPr>
      </w:pPr>
    </w:p>
    <w:p w14:paraId="59E239D2" w14:textId="4A68638E"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REMITTANCE ADDRESS </w:t>
      </w:r>
      <w:ins w:id="38" w:author="Crncic, Autumn" w:date="2020-09-16T17:33:00Z">
        <w:r w:rsidR="006C0D26">
          <w:rPr>
            <w:rFonts w:asciiTheme="minorHAnsi" w:hAnsiTheme="minorHAnsi" w:cstheme="minorHAnsi"/>
            <w:sz w:val="18"/>
            <w:szCs w:val="18"/>
          </w:rPr>
          <w:t xml:space="preserve">12820 S </w:t>
        </w:r>
        <w:proofErr w:type="spellStart"/>
        <w:r w:rsidR="006C0D26">
          <w:rPr>
            <w:rFonts w:asciiTheme="minorHAnsi" w:hAnsiTheme="minorHAnsi" w:cstheme="minorHAnsi"/>
            <w:sz w:val="18"/>
            <w:szCs w:val="18"/>
          </w:rPr>
          <w:t>Cumminsville</w:t>
        </w:r>
        <w:proofErr w:type="spellEnd"/>
        <w:r w:rsidR="006C0D26">
          <w:rPr>
            <w:rFonts w:asciiTheme="minorHAnsi" w:hAnsiTheme="minorHAnsi" w:cstheme="minorHAnsi"/>
            <w:sz w:val="18"/>
            <w:szCs w:val="18"/>
          </w:rPr>
          <w:t xml:space="preserve"> St</w:t>
        </w:r>
      </w:ins>
      <w:r w:rsidRPr="00A00DB4">
        <w:rPr>
          <w:rFonts w:asciiTheme="minorHAnsi" w:hAnsiTheme="minorHAnsi" w:cstheme="minorHAnsi"/>
          <w:sz w:val="18"/>
          <w:szCs w:val="18"/>
        </w:rPr>
        <w:t>__________________________________________________________________________________</w:t>
      </w:r>
    </w:p>
    <w:p w14:paraId="56D1240D" w14:textId="77777777" w:rsidR="0014619B" w:rsidRPr="00A00DB4" w:rsidRDefault="0014619B" w:rsidP="0014619B">
      <w:pPr>
        <w:spacing w:line="244" w:lineRule="auto"/>
        <w:rPr>
          <w:rFonts w:asciiTheme="minorHAnsi" w:hAnsiTheme="minorHAnsi" w:cstheme="minorHAnsi"/>
          <w:sz w:val="18"/>
          <w:szCs w:val="18"/>
        </w:rPr>
      </w:pPr>
    </w:p>
    <w:p w14:paraId="3060DCBE" w14:textId="35DB9B9D"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CITY _</w:t>
      </w:r>
      <w:ins w:id="39" w:author="Crncic, Autumn" w:date="2020-09-16T17:33:00Z">
        <w:r w:rsidR="006C0D26">
          <w:rPr>
            <w:rFonts w:asciiTheme="minorHAnsi" w:hAnsiTheme="minorHAnsi" w:cstheme="minorHAnsi"/>
            <w:sz w:val="18"/>
            <w:szCs w:val="18"/>
          </w:rPr>
          <w:t>Pimento</w:t>
        </w:r>
      </w:ins>
      <w:r w:rsidRPr="00A00DB4">
        <w:rPr>
          <w:rFonts w:asciiTheme="minorHAnsi" w:hAnsiTheme="minorHAnsi" w:cstheme="minorHAnsi"/>
          <w:sz w:val="18"/>
          <w:szCs w:val="18"/>
        </w:rPr>
        <w:t>________________________________ STATE ___</w:t>
      </w:r>
      <w:ins w:id="40" w:author="Crncic, Autumn" w:date="2020-09-16T17:33:00Z">
        <w:r w:rsidR="006C0D26">
          <w:rPr>
            <w:rFonts w:asciiTheme="minorHAnsi" w:hAnsiTheme="minorHAnsi" w:cstheme="minorHAnsi"/>
            <w:sz w:val="18"/>
            <w:szCs w:val="18"/>
          </w:rPr>
          <w:t>IN</w:t>
        </w:r>
      </w:ins>
      <w:r w:rsidRPr="00A00DB4">
        <w:rPr>
          <w:rFonts w:asciiTheme="minorHAnsi" w:hAnsiTheme="minorHAnsi" w:cstheme="minorHAnsi"/>
          <w:sz w:val="18"/>
          <w:szCs w:val="18"/>
        </w:rPr>
        <w:t>_____________________ ZIP CODE _</w:t>
      </w:r>
      <w:ins w:id="41" w:author="Crncic, Autumn" w:date="2020-09-16T17:33:00Z">
        <w:r w:rsidR="006C0D26">
          <w:rPr>
            <w:rFonts w:asciiTheme="minorHAnsi" w:hAnsiTheme="minorHAnsi" w:cstheme="minorHAnsi"/>
            <w:sz w:val="18"/>
            <w:szCs w:val="18"/>
          </w:rPr>
          <w:t>47866</w:t>
        </w:r>
      </w:ins>
      <w:r w:rsidRPr="00A00DB4">
        <w:rPr>
          <w:rFonts w:asciiTheme="minorHAnsi" w:hAnsiTheme="minorHAnsi" w:cstheme="minorHAnsi"/>
          <w:sz w:val="18"/>
          <w:szCs w:val="18"/>
        </w:rPr>
        <w:t>___________</w:t>
      </w:r>
    </w:p>
    <w:p w14:paraId="0F012C95" w14:textId="77777777" w:rsidR="00344AB9" w:rsidRPr="00A00DB4" w:rsidRDefault="00344AB9" w:rsidP="00344AB9">
      <w:pPr>
        <w:spacing w:line="244" w:lineRule="auto"/>
        <w:rPr>
          <w:rFonts w:asciiTheme="minorHAnsi" w:hAnsiTheme="minorHAnsi" w:cstheme="minorHAnsi"/>
          <w:sz w:val="18"/>
          <w:szCs w:val="18"/>
        </w:rPr>
      </w:pPr>
    </w:p>
    <w:p w14:paraId="3B181583" w14:textId="77777777" w:rsidR="0014619B" w:rsidRPr="00A00DB4" w:rsidRDefault="0014619B" w:rsidP="00344AB9">
      <w:pPr>
        <w:spacing w:line="244" w:lineRule="auto"/>
        <w:rPr>
          <w:rFonts w:asciiTheme="minorHAnsi" w:hAnsiTheme="minorHAnsi" w:cstheme="minorHAnsi"/>
          <w:sz w:val="18"/>
          <w:szCs w:val="18"/>
        </w:rPr>
      </w:pPr>
    </w:p>
    <w:p w14:paraId="25FE2413" w14:textId="7037B90D" w:rsidR="00B26BEE" w:rsidRPr="00A00DB4" w:rsidRDefault="00B26BEE"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TYPE OF BUSINESS (i.e. Corporation, Sole Proprietor, LLC, </w:t>
      </w:r>
      <w:r w:rsidR="00FB047A" w:rsidRPr="00A00DB4">
        <w:rPr>
          <w:rFonts w:asciiTheme="minorHAnsi" w:hAnsiTheme="minorHAnsi" w:cstheme="minorHAnsi"/>
          <w:sz w:val="18"/>
          <w:szCs w:val="18"/>
        </w:rPr>
        <w:t>etc.</w:t>
      </w:r>
      <w:r w:rsidR="00D02093" w:rsidRPr="00A00DB4">
        <w:rPr>
          <w:rFonts w:asciiTheme="minorHAnsi" w:hAnsiTheme="minorHAnsi" w:cstheme="minorHAnsi"/>
          <w:sz w:val="18"/>
          <w:szCs w:val="18"/>
        </w:rPr>
        <w:t>) _</w:t>
      </w:r>
      <w:r w:rsidRPr="00A00DB4">
        <w:rPr>
          <w:rFonts w:asciiTheme="minorHAnsi" w:hAnsiTheme="minorHAnsi" w:cstheme="minorHAnsi"/>
          <w:sz w:val="18"/>
          <w:szCs w:val="18"/>
        </w:rPr>
        <w:t>_</w:t>
      </w:r>
      <w:ins w:id="42" w:author="Crncic, Autumn" w:date="2020-09-16T17:33:00Z">
        <w:r w:rsidR="006C0D26">
          <w:rPr>
            <w:rFonts w:asciiTheme="minorHAnsi" w:hAnsiTheme="minorHAnsi" w:cstheme="minorHAnsi"/>
            <w:sz w:val="18"/>
            <w:szCs w:val="18"/>
          </w:rPr>
          <w:t>Corporation</w:t>
        </w:r>
      </w:ins>
      <w:r w:rsidRPr="00A00DB4">
        <w:rPr>
          <w:rFonts w:asciiTheme="minorHAnsi" w:hAnsiTheme="minorHAnsi" w:cstheme="minorHAnsi"/>
          <w:sz w:val="18"/>
          <w:szCs w:val="18"/>
        </w:rPr>
        <w:t>_____________________________________________</w:t>
      </w:r>
    </w:p>
    <w:p w14:paraId="21BAAC72" w14:textId="77777777" w:rsidR="0052730D" w:rsidRPr="00A00DB4" w:rsidRDefault="0052730D" w:rsidP="00344AB9">
      <w:pPr>
        <w:spacing w:line="244" w:lineRule="auto"/>
        <w:outlineLvl w:val="0"/>
        <w:rPr>
          <w:rFonts w:asciiTheme="minorHAnsi" w:hAnsiTheme="minorHAnsi" w:cstheme="minorHAnsi"/>
          <w:sz w:val="18"/>
          <w:szCs w:val="18"/>
        </w:rPr>
      </w:pPr>
    </w:p>
    <w:p w14:paraId="11764618" w14:textId="1A49A725" w:rsidR="00B26BEE" w:rsidRPr="00A00DB4" w:rsidRDefault="00FC6A36"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NORTH AMERICAN INDUSTRY CLASSIFICATION </w:t>
      </w:r>
      <w:r w:rsidR="00FB047A" w:rsidRPr="00A00DB4">
        <w:rPr>
          <w:rFonts w:asciiTheme="minorHAnsi" w:hAnsiTheme="minorHAnsi" w:cstheme="minorHAnsi"/>
          <w:sz w:val="18"/>
          <w:szCs w:val="18"/>
        </w:rPr>
        <w:t>SYSTEM</w:t>
      </w:r>
      <w:r w:rsidRPr="00A00DB4">
        <w:rPr>
          <w:rFonts w:asciiTheme="minorHAnsi" w:hAnsiTheme="minorHAnsi" w:cstheme="minorHAnsi"/>
          <w:sz w:val="18"/>
          <w:szCs w:val="18"/>
        </w:rPr>
        <w:t xml:space="preserve"> (NAICS CODE) ___</w:t>
      </w:r>
      <w:ins w:id="43" w:author="Crncic, Autumn" w:date="2020-09-16T17:33:00Z">
        <w:r w:rsidR="006C0D26">
          <w:rPr>
            <w:rFonts w:asciiTheme="minorHAnsi" w:hAnsiTheme="minorHAnsi" w:cstheme="minorHAnsi"/>
            <w:sz w:val="18"/>
            <w:szCs w:val="18"/>
          </w:rPr>
          <w:t>562111</w:t>
        </w:r>
      </w:ins>
      <w:r w:rsidRPr="00A00DB4">
        <w:rPr>
          <w:rFonts w:asciiTheme="minorHAnsi" w:hAnsiTheme="minorHAnsi" w:cstheme="minorHAnsi"/>
          <w:sz w:val="18"/>
          <w:szCs w:val="18"/>
        </w:rPr>
        <w:t>______________________</w:t>
      </w:r>
    </w:p>
    <w:p w14:paraId="016BAE6F" w14:textId="77777777" w:rsidR="00FC6A36" w:rsidRPr="00A00DB4" w:rsidRDefault="00FC6A36" w:rsidP="00344AB9">
      <w:pPr>
        <w:spacing w:line="244" w:lineRule="auto"/>
        <w:outlineLvl w:val="0"/>
        <w:rPr>
          <w:rFonts w:asciiTheme="minorHAnsi" w:hAnsiTheme="minorHAnsi" w:cstheme="minorHAnsi"/>
          <w:sz w:val="18"/>
          <w:szCs w:val="18"/>
        </w:rPr>
      </w:pPr>
    </w:p>
    <w:p w14:paraId="1B0F9625" w14:textId="1317B3E2"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TELEPHONE NUMBER </w:t>
      </w:r>
      <w:r w:rsidR="00D02093" w:rsidRPr="00A00DB4">
        <w:rPr>
          <w:rFonts w:asciiTheme="minorHAnsi" w:hAnsiTheme="minorHAnsi" w:cstheme="minorHAnsi"/>
          <w:sz w:val="18"/>
          <w:szCs w:val="18"/>
        </w:rPr>
        <w:t>(</w:t>
      </w:r>
      <w:r w:rsidRPr="00A00DB4">
        <w:rPr>
          <w:rFonts w:asciiTheme="minorHAnsi" w:hAnsiTheme="minorHAnsi" w:cstheme="minorHAnsi"/>
          <w:sz w:val="18"/>
          <w:szCs w:val="18"/>
        </w:rPr>
        <w:t>__</w:t>
      </w:r>
      <w:ins w:id="44" w:author="Crncic, Autumn" w:date="2020-09-16T17:33:00Z">
        <w:r w:rsidR="006C0D26">
          <w:rPr>
            <w:rFonts w:asciiTheme="minorHAnsi" w:hAnsiTheme="minorHAnsi" w:cstheme="minorHAnsi"/>
            <w:sz w:val="18"/>
            <w:szCs w:val="18"/>
          </w:rPr>
          <w:t>812</w:t>
        </w:r>
      </w:ins>
      <w:r w:rsidRPr="00A00DB4">
        <w:rPr>
          <w:rFonts w:asciiTheme="minorHAnsi" w:hAnsiTheme="minorHAnsi" w:cstheme="minorHAnsi"/>
          <w:sz w:val="18"/>
          <w:szCs w:val="18"/>
        </w:rPr>
        <w:t>____</w:t>
      </w:r>
      <w:r w:rsidR="00D02093" w:rsidRPr="00A00DB4">
        <w:rPr>
          <w:rFonts w:asciiTheme="minorHAnsi" w:hAnsiTheme="minorHAnsi" w:cstheme="minorHAnsi"/>
          <w:sz w:val="18"/>
          <w:szCs w:val="18"/>
        </w:rPr>
        <w:t>) _</w:t>
      </w:r>
      <w:r w:rsidRPr="00A00DB4">
        <w:rPr>
          <w:rFonts w:asciiTheme="minorHAnsi" w:hAnsiTheme="minorHAnsi" w:cstheme="minorHAnsi"/>
          <w:sz w:val="18"/>
          <w:szCs w:val="18"/>
        </w:rPr>
        <w:t>_</w:t>
      </w:r>
      <w:ins w:id="45" w:author="Crncic, Autumn" w:date="2020-09-16T17:33:00Z">
        <w:r w:rsidR="006C0D26">
          <w:rPr>
            <w:rFonts w:asciiTheme="minorHAnsi" w:hAnsiTheme="minorHAnsi" w:cstheme="minorHAnsi"/>
            <w:sz w:val="18"/>
            <w:szCs w:val="18"/>
          </w:rPr>
          <w:t>298-2131</w:t>
        </w:r>
      </w:ins>
      <w:r w:rsidRPr="00A00DB4">
        <w:rPr>
          <w:rFonts w:asciiTheme="minorHAnsi" w:hAnsiTheme="minorHAnsi" w:cstheme="minorHAnsi"/>
          <w:sz w:val="18"/>
          <w:szCs w:val="18"/>
        </w:rPr>
        <w:t>___________________</w:t>
      </w:r>
    </w:p>
    <w:p w14:paraId="3FFFB74D" w14:textId="77777777" w:rsidR="00881D39" w:rsidRPr="00A00DB4" w:rsidRDefault="00881D39" w:rsidP="00344AB9">
      <w:pPr>
        <w:spacing w:line="244" w:lineRule="auto"/>
        <w:outlineLvl w:val="0"/>
        <w:rPr>
          <w:rFonts w:asciiTheme="minorHAnsi" w:hAnsiTheme="minorHAnsi" w:cstheme="minorHAnsi"/>
          <w:sz w:val="18"/>
          <w:szCs w:val="18"/>
        </w:rPr>
      </w:pPr>
    </w:p>
    <w:p w14:paraId="5027CA3E" w14:textId="0479BABB" w:rsidR="00344AB9" w:rsidRPr="00A00DB4" w:rsidRDefault="00881D3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E-MAIL ADDRESS</w:t>
      </w:r>
      <w:r w:rsidR="00D02093" w:rsidRPr="00A00DB4">
        <w:rPr>
          <w:rFonts w:asciiTheme="minorHAnsi" w:hAnsiTheme="minorHAnsi" w:cstheme="minorHAnsi"/>
          <w:sz w:val="18"/>
          <w:szCs w:val="18"/>
        </w:rPr>
        <w:t xml:space="preserve">: </w:t>
      </w:r>
      <w:ins w:id="46" w:author="Crncic, Autumn" w:date="2020-09-16T17:34:00Z">
        <w:r w:rsidR="006C0D26">
          <w:rPr>
            <w:rFonts w:asciiTheme="minorHAnsi" w:hAnsiTheme="minorHAnsi" w:cstheme="minorHAnsi"/>
            <w:sz w:val="18"/>
            <w:szCs w:val="18"/>
          </w:rPr>
          <w:t>BPearson@republicservices.com</w:t>
        </w:r>
      </w:ins>
      <w:r w:rsidR="00D02093" w:rsidRPr="00A00DB4">
        <w:rPr>
          <w:rFonts w:asciiTheme="minorHAnsi" w:hAnsiTheme="minorHAnsi" w:cstheme="minorHAnsi"/>
          <w:sz w:val="18"/>
          <w:szCs w:val="18"/>
        </w:rPr>
        <w:t>_</w:t>
      </w:r>
      <w:r w:rsidR="00344AB9" w:rsidRPr="00A00DB4">
        <w:rPr>
          <w:rFonts w:asciiTheme="minorHAnsi" w:hAnsiTheme="minorHAnsi" w:cstheme="minorHAnsi"/>
          <w:sz w:val="18"/>
          <w:szCs w:val="18"/>
        </w:rPr>
        <w:t>___________________________________</w:t>
      </w:r>
    </w:p>
    <w:p w14:paraId="218696C6" w14:textId="77777777" w:rsidR="00344AB9" w:rsidRPr="00A00DB4" w:rsidRDefault="00344AB9" w:rsidP="00344AB9">
      <w:pPr>
        <w:spacing w:line="243" w:lineRule="auto"/>
        <w:rPr>
          <w:rFonts w:asciiTheme="minorHAnsi" w:hAnsiTheme="minorHAnsi" w:cstheme="minorHAnsi"/>
          <w:sz w:val="18"/>
          <w:szCs w:val="18"/>
        </w:rPr>
      </w:pPr>
    </w:p>
    <w:p w14:paraId="4352F322" w14:textId="77777777" w:rsidR="00344AB9" w:rsidRDefault="00344AB9"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If awarded a contract, the bidder will provide supplies, equipment, and/or services to the State of </w:t>
      </w:r>
      <w:smartTag w:uri="urn:schemas-microsoft-com:office:smarttags" w:element="place">
        <w:smartTag w:uri="urn:schemas-microsoft-com:office:smarttags" w:element="Stat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in accordance with the general conditions, specifications, certifications and other documents of this solicitation.</w:t>
      </w:r>
    </w:p>
    <w:p w14:paraId="60464AF2" w14:textId="77777777" w:rsidR="00A00DB4" w:rsidRDefault="00A00DB4" w:rsidP="00344AB9">
      <w:pPr>
        <w:spacing w:line="244" w:lineRule="auto"/>
        <w:rPr>
          <w:rFonts w:asciiTheme="minorHAnsi" w:hAnsiTheme="minorHAnsi" w:cstheme="minorHAnsi"/>
          <w:sz w:val="18"/>
          <w:szCs w:val="18"/>
        </w:rPr>
      </w:pPr>
    </w:p>
    <w:p w14:paraId="03B61FD4" w14:textId="77777777" w:rsidR="00A00DB4" w:rsidRPr="00A00DB4" w:rsidRDefault="00A00DB4" w:rsidP="00344AB9">
      <w:pPr>
        <w:spacing w:line="244" w:lineRule="auto"/>
        <w:rPr>
          <w:rFonts w:asciiTheme="minorHAnsi" w:hAnsiTheme="minorHAnsi" w:cstheme="minorHAnsi"/>
          <w:sz w:val="18"/>
          <w:szCs w:val="18"/>
        </w:rPr>
      </w:pPr>
    </w:p>
    <w:p w14:paraId="7CEFA96E" w14:textId="77777777" w:rsidR="00344AB9" w:rsidRPr="00A00DB4" w:rsidRDefault="00344AB9" w:rsidP="00344AB9">
      <w:pPr>
        <w:spacing w:line="244" w:lineRule="auto"/>
        <w:rPr>
          <w:rFonts w:asciiTheme="minorHAnsi" w:hAnsiTheme="minorHAnsi" w:cstheme="minorHAnsi"/>
          <w:sz w:val="18"/>
          <w:szCs w:val="18"/>
        </w:rPr>
      </w:pPr>
    </w:p>
    <w:p w14:paraId="1143E19E" w14:textId="11876F10"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I, __</w:t>
      </w:r>
      <w:ins w:id="47" w:author="Crncic, Autumn" w:date="2020-09-16T17:35:00Z">
        <w:r w:rsidR="006C0D26">
          <w:rPr>
            <w:rFonts w:asciiTheme="minorHAnsi" w:hAnsiTheme="minorHAnsi" w:cstheme="minorHAnsi"/>
            <w:sz w:val="18"/>
            <w:szCs w:val="18"/>
          </w:rPr>
          <w:t>Ben Pearson</w:t>
        </w:r>
      </w:ins>
      <w:bookmarkStart w:id="48" w:name="_GoBack"/>
      <w:bookmarkEnd w:id="48"/>
      <w:r w:rsidRPr="00A00DB4">
        <w:rPr>
          <w:rFonts w:asciiTheme="minorHAnsi" w:hAnsiTheme="minorHAnsi" w:cstheme="minorHAnsi"/>
          <w:sz w:val="18"/>
          <w:szCs w:val="18"/>
        </w:rPr>
        <w:t xml:space="preserve">_______________________________________, the </w:t>
      </w:r>
      <w:proofErr w:type="spellStart"/>
      <w:r w:rsidRPr="00A00DB4">
        <w:rPr>
          <w:rFonts w:asciiTheme="minorHAnsi" w:hAnsiTheme="minorHAnsi" w:cstheme="minorHAnsi"/>
          <w:sz w:val="18"/>
          <w:szCs w:val="18"/>
        </w:rPr>
        <w:t>undersigned__</w:t>
      </w:r>
      <w:ins w:id="49" w:author="Crncic, Autumn" w:date="2020-09-16T17:34:00Z">
        <w:r w:rsidR="006C0D26">
          <w:rPr>
            <w:rFonts w:asciiTheme="minorHAnsi" w:hAnsiTheme="minorHAnsi" w:cstheme="minorHAnsi"/>
            <w:sz w:val="18"/>
            <w:szCs w:val="18"/>
          </w:rPr>
          <w:t>General</w:t>
        </w:r>
        <w:proofErr w:type="spellEnd"/>
        <w:r w:rsidR="006C0D26">
          <w:rPr>
            <w:rFonts w:asciiTheme="minorHAnsi" w:hAnsiTheme="minorHAnsi" w:cstheme="minorHAnsi"/>
            <w:sz w:val="18"/>
            <w:szCs w:val="18"/>
          </w:rPr>
          <w:t xml:space="preserve"> Manager</w:t>
        </w:r>
      </w:ins>
      <w:r w:rsidRPr="00A00DB4">
        <w:rPr>
          <w:rFonts w:asciiTheme="minorHAnsi" w:hAnsiTheme="minorHAnsi" w:cstheme="minorHAnsi"/>
          <w:sz w:val="18"/>
          <w:szCs w:val="18"/>
        </w:rPr>
        <w:t>_________________________</w:t>
      </w:r>
    </w:p>
    <w:p w14:paraId="7433193A" w14:textId="77777777" w:rsidR="00344AB9" w:rsidRPr="00A00DB4" w:rsidRDefault="00344AB9" w:rsidP="00344AB9">
      <w:pPr>
        <w:spacing w:line="244" w:lineRule="auto"/>
        <w:ind w:firstLine="720"/>
        <w:rPr>
          <w:rFonts w:asciiTheme="minorHAnsi" w:hAnsiTheme="minorHAnsi" w:cstheme="minorHAnsi"/>
          <w:sz w:val="18"/>
          <w:szCs w:val="18"/>
        </w:rPr>
      </w:pPr>
      <w:r w:rsidRPr="00A00DB4">
        <w:rPr>
          <w:rFonts w:asciiTheme="minorHAnsi" w:hAnsiTheme="minorHAnsi" w:cstheme="minorHAnsi"/>
          <w:sz w:val="18"/>
          <w:szCs w:val="18"/>
        </w:rPr>
        <w:t>(Signature)</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t>(Print Office Held)</w:t>
      </w:r>
    </w:p>
    <w:p w14:paraId="675BB410" w14:textId="77777777" w:rsidR="00344AB9" w:rsidRPr="00A00DB4" w:rsidRDefault="00344AB9" w:rsidP="00344AB9">
      <w:pPr>
        <w:spacing w:line="244" w:lineRule="auto"/>
        <w:rPr>
          <w:rFonts w:asciiTheme="minorHAnsi" w:hAnsiTheme="minorHAnsi" w:cstheme="minorHAnsi"/>
          <w:sz w:val="18"/>
          <w:szCs w:val="18"/>
        </w:rPr>
      </w:pPr>
    </w:p>
    <w:p w14:paraId="4417BC87" w14:textId="2972FBC3" w:rsidR="00344AB9" w:rsidRPr="00A00DB4" w:rsidRDefault="00344AB9"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of the above named bidder under penalties of perjury this ___</w:t>
      </w:r>
      <w:ins w:id="50" w:author="Crncic, Autumn" w:date="2020-09-16T17:34:00Z">
        <w:r w:rsidR="006C0D26">
          <w:rPr>
            <w:rFonts w:asciiTheme="minorHAnsi" w:hAnsiTheme="minorHAnsi" w:cstheme="minorHAnsi"/>
            <w:sz w:val="18"/>
            <w:szCs w:val="18"/>
          </w:rPr>
          <w:t>10th</w:t>
        </w:r>
      </w:ins>
      <w:r w:rsidRPr="00A00DB4">
        <w:rPr>
          <w:rFonts w:asciiTheme="minorHAnsi" w:hAnsiTheme="minorHAnsi" w:cstheme="minorHAnsi"/>
          <w:sz w:val="18"/>
          <w:szCs w:val="18"/>
        </w:rPr>
        <w:t xml:space="preserve">________ day of </w:t>
      </w:r>
      <w:ins w:id="51" w:author="Crncic, Autumn" w:date="2020-09-16T17:34:00Z">
        <w:r w:rsidR="006C0D26">
          <w:rPr>
            <w:rFonts w:asciiTheme="minorHAnsi" w:hAnsiTheme="minorHAnsi" w:cstheme="minorHAnsi"/>
            <w:sz w:val="18"/>
            <w:szCs w:val="18"/>
          </w:rPr>
          <w:t>September</w:t>
        </w:r>
      </w:ins>
      <w:r w:rsidRPr="00A00DB4">
        <w:rPr>
          <w:rFonts w:asciiTheme="minorHAnsi" w:hAnsiTheme="minorHAnsi" w:cstheme="minorHAnsi"/>
          <w:sz w:val="18"/>
          <w:szCs w:val="18"/>
        </w:rPr>
        <w:t>____________,__</w:t>
      </w:r>
      <w:ins w:id="52" w:author="Crncic, Autumn" w:date="2020-09-16T17:35:00Z">
        <w:r w:rsidR="006C0D26">
          <w:rPr>
            <w:rFonts w:asciiTheme="minorHAnsi" w:hAnsiTheme="minorHAnsi" w:cstheme="minorHAnsi"/>
            <w:sz w:val="18"/>
            <w:szCs w:val="18"/>
          </w:rPr>
          <w:t>2020</w:t>
        </w:r>
      </w:ins>
      <w:r w:rsidRPr="00A00DB4">
        <w:rPr>
          <w:rFonts w:asciiTheme="minorHAnsi" w:hAnsiTheme="minorHAnsi" w:cstheme="minorHAnsi"/>
          <w:sz w:val="18"/>
          <w:szCs w:val="18"/>
        </w:rPr>
        <w:t>______, certify</w:t>
      </w:r>
      <w:r w:rsidR="004C4C87">
        <w:rPr>
          <w:rFonts w:asciiTheme="minorHAnsi" w:hAnsiTheme="minorHAnsi" w:cstheme="minorHAnsi"/>
          <w:sz w:val="18"/>
          <w:szCs w:val="18"/>
        </w:rPr>
        <w:t xml:space="preserve"> </w:t>
      </w:r>
      <w:r w:rsidRPr="00A00DB4">
        <w:rPr>
          <w:rFonts w:asciiTheme="minorHAnsi" w:hAnsiTheme="minorHAnsi" w:cstheme="minorHAnsi"/>
          <w:sz w:val="18"/>
          <w:szCs w:val="18"/>
        </w:rPr>
        <w:t>that I hold the aforementioned Office in the above bidder and that the representations are true and accurate.</w:t>
      </w:r>
    </w:p>
    <w:p w14:paraId="5DA86467" w14:textId="77777777" w:rsidR="00344AB9" w:rsidRPr="00A00DB4" w:rsidRDefault="00344AB9" w:rsidP="00344AB9">
      <w:pPr>
        <w:spacing w:line="243" w:lineRule="auto"/>
        <w:rPr>
          <w:rFonts w:asciiTheme="minorHAnsi" w:hAnsiTheme="minorHAnsi" w:cstheme="minorHAnsi"/>
          <w:sz w:val="18"/>
          <w:szCs w:val="18"/>
        </w:rPr>
      </w:pPr>
    </w:p>
    <w:p w14:paraId="2020A9B3" w14:textId="77777777" w:rsidR="00344AB9" w:rsidRPr="00A00DB4" w:rsidRDefault="00344AB9" w:rsidP="00344AB9">
      <w:pPr>
        <w:spacing w:line="243" w:lineRule="auto"/>
        <w:rPr>
          <w:rFonts w:asciiTheme="minorHAnsi" w:hAnsiTheme="minorHAnsi" w:cstheme="minorHAnsi"/>
          <w:sz w:val="18"/>
          <w:szCs w:val="18"/>
        </w:rPr>
      </w:pPr>
    </w:p>
    <w:p w14:paraId="201AE92F" w14:textId="77777777" w:rsidR="00344AB9" w:rsidRPr="00A00DB4" w:rsidRDefault="00344AB9" w:rsidP="00344AB9">
      <w:pPr>
        <w:spacing w:line="243" w:lineRule="auto"/>
        <w:rPr>
          <w:rFonts w:asciiTheme="minorHAnsi" w:hAnsiTheme="minorHAnsi" w:cstheme="minorHAnsi"/>
          <w:sz w:val="18"/>
          <w:szCs w:val="18"/>
        </w:rPr>
      </w:pPr>
    </w:p>
    <w:p w14:paraId="4370698B" w14:textId="77777777" w:rsidR="00344AB9" w:rsidRPr="00A00DB4" w:rsidRDefault="00344AB9" w:rsidP="00344AB9">
      <w:pPr>
        <w:spacing w:line="243" w:lineRule="auto"/>
        <w:rPr>
          <w:rFonts w:asciiTheme="minorHAnsi" w:hAnsiTheme="minorHAnsi" w:cstheme="minorHAnsi"/>
          <w:sz w:val="18"/>
        </w:rPr>
      </w:pPr>
    </w:p>
    <w:p w14:paraId="4A8DDF8C" w14:textId="77777777" w:rsidR="00344AB9" w:rsidRPr="00A00DB4" w:rsidRDefault="00344AB9" w:rsidP="00344AB9">
      <w:pPr>
        <w:spacing w:line="243" w:lineRule="auto"/>
        <w:rPr>
          <w:rFonts w:asciiTheme="minorHAnsi" w:hAnsiTheme="minorHAnsi" w:cstheme="minorHAnsi"/>
          <w:sz w:val="18"/>
        </w:rPr>
      </w:pPr>
    </w:p>
    <w:p w14:paraId="3FC5E6D6" w14:textId="77777777" w:rsidR="004C4C87" w:rsidRDefault="004D38DC" w:rsidP="004C4C87">
      <w:pPr>
        <w:pStyle w:val="NormalWeb"/>
        <w:spacing w:before="0" w:beforeAutospacing="0" w:after="0" w:afterAutospacing="0"/>
        <w:jc w:val="both"/>
        <w:rPr>
          <w:rStyle w:val="Strong"/>
          <w:rFonts w:asciiTheme="minorHAnsi" w:hAnsiTheme="minorHAnsi" w:cstheme="minorHAnsi"/>
          <w:sz w:val="22"/>
          <w:szCs w:val="22"/>
        </w:rPr>
      </w:pPr>
      <w:r w:rsidRPr="004C4C87">
        <w:rPr>
          <w:rStyle w:val="Strong"/>
          <w:rFonts w:asciiTheme="minorHAnsi" w:hAnsiTheme="minorHAnsi" w:cstheme="minorHAnsi"/>
          <w:sz w:val="22"/>
          <w:szCs w:val="22"/>
        </w:rPr>
        <w:t>IF YOU HAND-DELIVER SOLICITATION RESPONSES:</w:t>
      </w:r>
    </w:p>
    <w:p w14:paraId="26356594" w14:textId="77777777" w:rsidR="004D38DC" w:rsidRPr="004C4C87" w:rsidRDefault="004D38DC" w:rsidP="004C4C87">
      <w:pPr>
        <w:pStyle w:val="NormalWeb"/>
        <w:spacing w:before="0" w:beforeAutospacing="0" w:after="0" w:afterAutospacing="0"/>
        <w:jc w:val="both"/>
        <w:rPr>
          <w:rFonts w:asciiTheme="minorHAnsi" w:hAnsiTheme="minorHAnsi" w:cstheme="minorHAnsi"/>
          <w:b/>
          <w:bCs/>
          <w:sz w:val="22"/>
          <w:szCs w:val="22"/>
        </w:rPr>
      </w:pPr>
      <w:r w:rsidRPr="00A00DB4">
        <w:rPr>
          <w:rFonts w:asciiTheme="minorHAnsi" w:hAnsiTheme="minorHAnsi" w:cstheme="minorHAnsi"/>
          <w:sz w:val="20"/>
          <w:szCs w:val="20"/>
        </w:rPr>
        <w:t xml:space="preserve">To facilitate weapons restrictions at Indiana Government Center North and Indiana Government Center South, as of </w:t>
      </w:r>
      <w:r w:rsidRPr="00A00DB4">
        <w:rPr>
          <w:rStyle w:val="Strong"/>
          <w:rFonts w:asciiTheme="minorHAnsi" w:hAnsiTheme="minorHAnsi" w:cstheme="minorHAnsi"/>
          <w:sz w:val="20"/>
          <w:szCs w:val="20"/>
        </w:rPr>
        <w:t>July 21, 2008</w:t>
      </w:r>
      <w:r w:rsidRPr="00A00DB4">
        <w:rPr>
          <w:rFonts w:asciiTheme="minorHAnsi" w:hAnsiTheme="minorHAnsi" w:cstheme="minorHAnsi"/>
          <w:sz w:val="20"/>
          <w:szCs w:val="20"/>
        </w:rPr>
        <w:t xml:space="preserve">, the public must enter IGC buildings through a designated public entrance. The public entrance to Indiana Government Center South is located at 302 W. Washington </w:t>
      </w:r>
      <w:proofErr w:type="gramStart"/>
      <w:r w:rsidRPr="00A00DB4">
        <w:rPr>
          <w:rFonts w:asciiTheme="minorHAnsi" w:hAnsiTheme="minorHAnsi" w:cstheme="minorHAnsi"/>
          <w:sz w:val="20"/>
          <w:szCs w:val="20"/>
        </w:rPr>
        <w:t>St.(</w:t>
      </w:r>
      <w:proofErr w:type="gramEnd"/>
      <w:r w:rsidRPr="00A00DB4">
        <w:rPr>
          <w:rFonts w:asciiTheme="minorHAnsi" w:hAnsiTheme="minorHAnsi" w:cstheme="minorHAnsi"/>
          <w:sz w:val="20"/>
          <w:szCs w:val="20"/>
        </w:rPr>
        <w:t xml:space="preserve">the eastern-most </w:t>
      </w:r>
      <w:smartTag w:uri="urn:schemas-microsoft-com:office:smarttags" w:element="Street">
        <w:smartTag w:uri="urn:schemas-microsoft-com:office:smarttags" w:element="address">
          <w:r w:rsidRPr="00A00DB4">
            <w:rPr>
              <w:rFonts w:asciiTheme="minorHAnsi" w:hAnsiTheme="minorHAnsi" w:cstheme="minorHAnsi"/>
              <w:sz w:val="20"/>
              <w:szCs w:val="20"/>
            </w:rPr>
            <w:t>Washington St.</w:t>
          </w:r>
        </w:smartTag>
      </w:smartTag>
      <w:r w:rsidRPr="00A00DB4">
        <w:rPr>
          <w:rFonts w:asciiTheme="minorHAnsi" w:hAnsiTheme="minorHAnsi" w:cstheme="minorHAnsi"/>
          <w:sz w:val="20"/>
          <w:szCs w:val="20"/>
        </w:rPr>
        <w:t xml:space="preserve"> entrance). This entrance will be equipped with metal detectors and screening devices monitored by Indiana State Police Capitol Police.  </w:t>
      </w:r>
    </w:p>
    <w:p w14:paraId="69869D54" w14:textId="77777777" w:rsidR="00344AB9" w:rsidRPr="00A00DB4" w:rsidRDefault="004D38DC" w:rsidP="004C4C87">
      <w:pPr>
        <w:pStyle w:val="NormalWeb"/>
        <w:jc w:val="both"/>
        <w:rPr>
          <w:rFonts w:asciiTheme="minorHAnsi" w:hAnsiTheme="minorHAnsi" w:cstheme="minorHAnsi"/>
        </w:rPr>
      </w:pPr>
      <w:r w:rsidRPr="00A00DB4">
        <w:rPr>
          <w:rFonts w:asciiTheme="minorHAnsi" w:hAnsiTheme="minorHAnsi" w:cstheme="minorHAnsi"/>
          <w:sz w:val="20"/>
          <w:szCs w:val="20"/>
        </w:rPr>
        <w:t>Passing through the public entrance may take some time. Please be sure to take this information into consideration if your company plans to submit a solicitation response in person.</w:t>
      </w:r>
    </w:p>
    <w:sectPr w:rsidR="00344AB9" w:rsidRPr="00A00DB4" w:rsidSect="00C157E7">
      <w:headerReference w:type="default" r:id="rId25"/>
      <w:footerReference w:type="default" r:id="rId26"/>
      <w:footerReference w:type="first" r:id="rId27"/>
      <w:endnotePr>
        <w:numFmt w:val="decimal"/>
      </w:endnotePr>
      <w:pgSz w:w="12240" w:h="15840" w:code="1"/>
      <w:pgMar w:top="547" w:right="720" w:bottom="446" w:left="720" w:header="274" w:footer="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02E472" w14:textId="77777777" w:rsidR="00766C5B" w:rsidRDefault="00766C5B">
      <w:r>
        <w:separator/>
      </w:r>
    </w:p>
  </w:endnote>
  <w:endnote w:type="continuationSeparator" w:id="0">
    <w:p w14:paraId="43C3BB59" w14:textId="77777777" w:rsidR="00766C5B" w:rsidRDefault="00766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7748"/>
      <w:docPartObj>
        <w:docPartGallery w:val="Page Numbers (Bottom of Page)"/>
        <w:docPartUnique/>
      </w:docPartObj>
    </w:sdtPr>
    <w:sdtContent>
      <w:sdt>
        <w:sdtPr>
          <w:id w:val="1757747"/>
          <w:docPartObj>
            <w:docPartGallery w:val="Page Numbers (Top of Page)"/>
            <w:docPartUnique/>
          </w:docPartObj>
        </w:sdtPr>
        <w:sdtContent>
          <w:p w14:paraId="03485BD6" w14:textId="77777777" w:rsidR="003B3D81" w:rsidRDefault="003B3D81">
            <w:pPr>
              <w:pStyle w:val="Footer"/>
            </w:pPr>
            <w:r>
              <w:t xml:space="preserve">Page </w:t>
            </w:r>
            <w:r>
              <w:rPr>
                <w:b/>
                <w:szCs w:val="24"/>
              </w:rPr>
              <w:fldChar w:fldCharType="begin"/>
            </w:r>
            <w:r>
              <w:rPr>
                <w:b/>
              </w:rPr>
              <w:instrText xml:space="preserve"> PAGE </w:instrText>
            </w:r>
            <w:r>
              <w:rPr>
                <w:b/>
                <w:szCs w:val="24"/>
              </w:rPr>
              <w:fldChar w:fldCharType="separate"/>
            </w:r>
            <w:r>
              <w:rPr>
                <w:b/>
                <w:noProof/>
              </w:rPr>
              <w:t>20</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Pr>
                <w:b/>
                <w:noProof/>
              </w:rPr>
              <w:t>20</w:t>
            </w:r>
            <w:r>
              <w:rPr>
                <w:b/>
                <w:szCs w:val="24"/>
              </w:rPr>
              <w:fldChar w:fldCharType="end"/>
            </w:r>
          </w:p>
        </w:sdtContent>
      </w:sdt>
    </w:sdtContent>
  </w:sdt>
  <w:p w14:paraId="09F7E322" w14:textId="77777777" w:rsidR="003B3D81" w:rsidRDefault="003B3D81" w:rsidP="00A00DB4">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7734"/>
      <w:docPartObj>
        <w:docPartGallery w:val="Page Numbers (Bottom of Page)"/>
        <w:docPartUnique/>
      </w:docPartObj>
    </w:sdtPr>
    <w:sdtContent>
      <w:sdt>
        <w:sdtPr>
          <w:id w:val="98381352"/>
          <w:docPartObj>
            <w:docPartGallery w:val="Page Numbers (Top of Page)"/>
            <w:docPartUnique/>
          </w:docPartObj>
        </w:sdtPr>
        <w:sdtContent>
          <w:p w14:paraId="479BEC14" w14:textId="77777777" w:rsidR="003B3D81" w:rsidRDefault="003B3D81">
            <w:pPr>
              <w:pStyle w:val="Footer"/>
            </w:pPr>
            <w:r>
              <w:t xml:space="preserve">Page </w:t>
            </w:r>
            <w:r>
              <w:rPr>
                <w:b/>
                <w:szCs w:val="24"/>
              </w:rPr>
              <w:fldChar w:fldCharType="begin"/>
            </w:r>
            <w:r>
              <w:rPr>
                <w:b/>
              </w:rPr>
              <w:instrText xml:space="preserve"> PAGE </w:instrText>
            </w:r>
            <w:r>
              <w:rPr>
                <w:b/>
                <w:szCs w:val="24"/>
              </w:rPr>
              <w:fldChar w:fldCharType="separate"/>
            </w:r>
            <w:r>
              <w:rPr>
                <w:b/>
                <w:noProof/>
              </w:rPr>
              <w:t>1</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Pr>
                <w:b/>
                <w:noProof/>
              </w:rPr>
              <w:t>20</w:t>
            </w:r>
            <w:r>
              <w:rPr>
                <w:b/>
                <w:szCs w:val="24"/>
              </w:rPr>
              <w:fldChar w:fldCharType="end"/>
            </w:r>
          </w:p>
        </w:sdtContent>
      </w:sdt>
    </w:sdtContent>
  </w:sdt>
  <w:p w14:paraId="43BC955C" w14:textId="77777777" w:rsidR="003B3D81" w:rsidRDefault="003B3D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C6D3CE" w14:textId="77777777" w:rsidR="00766C5B" w:rsidRDefault="00766C5B">
      <w:r>
        <w:separator/>
      </w:r>
    </w:p>
  </w:footnote>
  <w:footnote w:type="continuationSeparator" w:id="0">
    <w:p w14:paraId="0910FD03" w14:textId="77777777" w:rsidR="00766C5B" w:rsidRDefault="00766C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24B4C" w14:textId="77777777" w:rsidR="003B3D81" w:rsidRDefault="003B3D81">
    <w:pPr>
      <w:pStyle w:val="Header"/>
      <w:rPr>
        <w:rStyle w:val="PageNumber"/>
        <w:rFonts w:ascii="Arial" w:hAnsi="Arial"/>
        <w:sz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56BA"/>
    <w:multiLevelType w:val="singleLevel"/>
    <w:tmpl w:val="DA06C0CC"/>
    <w:lvl w:ilvl="0">
      <w:start w:val="1"/>
      <w:numFmt w:val="upperLetter"/>
      <w:lvlText w:val="%1."/>
      <w:lvlJc w:val="left"/>
      <w:pPr>
        <w:tabs>
          <w:tab w:val="num" w:pos="1080"/>
        </w:tabs>
        <w:ind w:left="1080" w:hanging="360"/>
      </w:pPr>
      <w:rPr>
        <w:rFonts w:hint="default"/>
      </w:rPr>
    </w:lvl>
  </w:abstractNum>
  <w:abstractNum w:abstractNumId="1" w15:restartNumberingAfterBreak="0">
    <w:nsid w:val="088205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C95F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6B0B8D"/>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0CFA1533"/>
    <w:multiLevelType w:val="hybridMultilevel"/>
    <w:tmpl w:val="ED64D5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E950A7"/>
    <w:multiLevelType w:val="hybridMultilevel"/>
    <w:tmpl w:val="7592DC00"/>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5EB0756"/>
    <w:multiLevelType w:val="singleLevel"/>
    <w:tmpl w:val="BA68DEE0"/>
    <w:lvl w:ilvl="0">
      <w:start w:val="1"/>
      <w:numFmt w:val="decimal"/>
      <w:lvlText w:val="%1."/>
      <w:lvlJc w:val="left"/>
      <w:pPr>
        <w:tabs>
          <w:tab w:val="num" w:pos="540"/>
        </w:tabs>
        <w:ind w:left="540" w:hanging="360"/>
      </w:pPr>
    </w:lvl>
  </w:abstractNum>
  <w:abstractNum w:abstractNumId="7" w15:restartNumberingAfterBreak="0">
    <w:nsid w:val="1C8832D4"/>
    <w:multiLevelType w:val="singleLevel"/>
    <w:tmpl w:val="5D0AB4D4"/>
    <w:lvl w:ilvl="0">
      <w:start w:val="3"/>
      <w:numFmt w:val="bullet"/>
      <w:lvlText w:val=""/>
      <w:lvlJc w:val="left"/>
      <w:pPr>
        <w:tabs>
          <w:tab w:val="num" w:pos="360"/>
        </w:tabs>
        <w:ind w:left="360" w:hanging="360"/>
      </w:pPr>
      <w:rPr>
        <w:rFonts w:ascii="Symbol" w:hAnsi="Symbol" w:hint="default"/>
      </w:rPr>
    </w:lvl>
  </w:abstractNum>
  <w:abstractNum w:abstractNumId="8" w15:restartNumberingAfterBreak="0">
    <w:nsid w:val="22C63B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372BC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1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D176A9"/>
    <w:multiLevelType w:val="singleLevel"/>
    <w:tmpl w:val="1602BC38"/>
    <w:lvl w:ilvl="0">
      <w:start w:val="1"/>
      <w:numFmt w:val="decimal"/>
      <w:lvlText w:val="%1."/>
      <w:lvlJc w:val="left"/>
      <w:pPr>
        <w:tabs>
          <w:tab w:val="num" w:pos="1080"/>
        </w:tabs>
        <w:ind w:left="1080" w:hanging="360"/>
      </w:pPr>
      <w:rPr>
        <w:rFonts w:hint="default"/>
      </w:rPr>
    </w:lvl>
  </w:abstractNum>
  <w:abstractNum w:abstractNumId="13" w15:restartNumberingAfterBreak="0">
    <w:nsid w:val="4A015070"/>
    <w:multiLevelType w:val="singleLevel"/>
    <w:tmpl w:val="51942966"/>
    <w:lvl w:ilvl="0">
      <w:start w:val="1"/>
      <w:numFmt w:val="upperLetter"/>
      <w:lvlText w:val="%1."/>
      <w:lvlJc w:val="left"/>
      <w:pPr>
        <w:tabs>
          <w:tab w:val="num" w:pos="720"/>
        </w:tabs>
        <w:ind w:left="720" w:hanging="360"/>
      </w:pPr>
      <w:rPr>
        <w:rFonts w:hint="default"/>
      </w:rPr>
    </w:lvl>
  </w:abstractNum>
  <w:abstractNum w:abstractNumId="14" w15:restartNumberingAfterBreak="0">
    <w:nsid w:val="50354BE7"/>
    <w:multiLevelType w:val="hybridMultilevel"/>
    <w:tmpl w:val="3EE89E4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504A7D2F"/>
    <w:multiLevelType w:val="multilevel"/>
    <w:tmpl w:val="4D9EFD5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tentative="1">
      <w:start w:val="1"/>
      <w:numFmt w:val="lowerRoman"/>
      <w:lvlText w:val="%3."/>
      <w:lvlJc w:val="right"/>
      <w:pPr>
        <w:tabs>
          <w:tab w:val="num" w:pos="2520"/>
        </w:tabs>
        <w:ind w:left="2520" w:hanging="180"/>
      </w:pPr>
      <w:rPr>
        <w:rFonts w:hint="default"/>
        <w:sz w:val="20"/>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16"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58F75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B493E55"/>
    <w:multiLevelType w:val="singleLevel"/>
    <w:tmpl w:val="F02A03C2"/>
    <w:lvl w:ilvl="0">
      <w:start w:val="1"/>
      <w:numFmt w:val="decimal"/>
      <w:lvlText w:val="%1."/>
      <w:lvlJc w:val="left"/>
      <w:pPr>
        <w:tabs>
          <w:tab w:val="num" w:pos="465"/>
        </w:tabs>
        <w:ind w:left="465" w:hanging="465"/>
      </w:pPr>
      <w:rPr>
        <w:rFonts w:hint="default"/>
      </w:rPr>
    </w:lvl>
  </w:abstractNum>
  <w:abstractNum w:abstractNumId="19" w15:restartNumberingAfterBreak="0">
    <w:nsid w:val="5DE84D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3A4503B"/>
    <w:multiLevelType w:val="hybridMultilevel"/>
    <w:tmpl w:val="628C08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250C6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2" w15:restartNumberingAfterBreak="0">
    <w:nsid w:val="6BFA1954"/>
    <w:multiLevelType w:val="hybridMultilevel"/>
    <w:tmpl w:val="88D6EE04"/>
    <w:lvl w:ilvl="0" w:tplc="C3BEC740">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6CE71D3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DBD44D9"/>
    <w:multiLevelType w:val="multilevel"/>
    <w:tmpl w:val="5216A30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start w:val="1"/>
      <w:numFmt w:val="lowerLetter"/>
      <w:lvlText w:val="(%3)"/>
      <w:lvlJc w:val="left"/>
      <w:pPr>
        <w:ind w:left="2700" w:hanging="360"/>
      </w:pPr>
      <w:rPr>
        <w:rFonts w:hint="default"/>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25" w15:restartNumberingAfterBreak="0">
    <w:nsid w:val="6E1436C5"/>
    <w:multiLevelType w:val="hybridMultilevel"/>
    <w:tmpl w:val="C1100AEA"/>
    <w:lvl w:ilvl="0" w:tplc="A1E2EF5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5C302BA"/>
    <w:multiLevelType w:val="singleLevel"/>
    <w:tmpl w:val="0409000F"/>
    <w:lvl w:ilvl="0">
      <w:start w:val="1"/>
      <w:numFmt w:val="decimal"/>
      <w:lvlText w:val="%1."/>
      <w:lvlJc w:val="left"/>
      <w:pPr>
        <w:tabs>
          <w:tab w:val="num" w:pos="360"/>
        </w:tabs>
        <w:ind w:left="360" w:hanging="360"/>
      </w:pPr>
    </w:lvl>
  </w:abstractNum>
  <w:abstractNum w:abstractNumId="27" w15:restartNumberingAfterBreak="0">
    <w:nsid w:val="7719463C"/>
    <w:multiLevelType w:val="hybridMultilevel"/>
    <w:tmpl w:val="1E16AF6E"/>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8FC3C6B"/>
    <w:multiLevelType w:val="singleLevel"/>
    <w:tmpl w:val="04F6CD78"/>
    <w:lvl w:ilvl="0">
      <w:start w:val="402"/>
      <w:numFmt w:val="bullet"/>
      <w:lvlText w:val=""/>
      <w:lvlJc w:val="left"/>
      <w:pPr>
        <w:tabs>
          <w:tab w:val="num" w:pos="360"/>
        </w:tabs>
        <w:ind w:left="360" w:hanging="360"/>
      </w:pPr>
      <w:rPr>
        <w:rFonts w:ascii="Symbol" w:hAnsi="Symbol" w:hint="default"/>
      </w:rPr>
    </w:lvl>
  </w:abstractNum>
  <w:abstractNum w:abstractNumId="29" w15:restartNumberingAfterBreak="0">
    <w:nsid w:val="7A3B0C87"/>
    <w:multiLevelType w:val="multilevel"/>
    <w:tmpl w:val="1CE85452"/>
    <w:lvl w:ilvl="0">
      <w:start w:val="1"/>
      <w:numFmt w:val="decimal"/>
      <w:lvlText w:val="%1."/>
      <w:lvlJc w:val="left"/>
      <w:pPr>
        <w:tabs>
          <w:tab w:val="num" w:pos="750"/>
        </w:tabs>
        <w:ind w:left="750" w:hanging="390"/>
      </w:pPr>
      <w:rPr>
        <w:rFonts w:ascii="Arial" w:hAnsi="Arial" w:cs="Arial" w:hint="default"/>
        <w:sz w:val="20"/>
      </w:rPr>
    </w:lvl>
    <w:lvl w:ilvl="1">
      <w:start w:val="1"/>
      <w:numFmt w:val="lowerLetter"/>
      <w:lvlText w:val="%2."/>
      <w:lvlJc w:val="left"/>
      <w:pPr>
        <w:tabs>
          <w:tab w:val="num" w:pos="1440"/>
        </w:tabs>
        <w:ind w:left="1440" w:hanging="360"/>
      </w:pPr>
      <w:rPr>
        <w:rFonts w:hint="default"/>
        <w:sz w:val="20"/>
      </w:rPr>
    </w:lvl>
    <w:lvl w:ilvl="2">
      <w:start w:val="1"/>
      <w:numFmt w:val="decimal"/>
      <w:lvlText w:val="%3."/>
      <w:lvlJc w:val="left"/>
      <w:pPr>
        <w:tabs>
          <w:tab w:val="num" w:pos="2370"/>
        </w:tabs>
        <w:ind w:left="2370" w:hanging="390"/>
      </w:pPr>
      <w:rPr>
        <w:rFonts w:ascii="Arial" w:hAnsi="Arial" w:cs="Arial"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lowerLetter"/>
      <w:lvlText w:val="%5."/>
      <w:lvlJc w:val="left"/>
      <w:pPr>
        <w:tabs>
          <w:tab w:val="num" w:pos="3600"/>
        </w:tabs>
        <w:ind w:left="3600" w:hanging="360"/>
      </w:pPr>
      <w:rPr>
        <w:rFonts w:hint="default"/>
        <w:sz w:val="20"/>
      </w:rPr>
    </w:lvl>
    <w:lvl w:ilvl="5" w:tentative="1">
      <w:start w:val="1"/>
      <w:numFmt w:val="lowerRoman"/>
      <w:lvlText w:val="%6."/>
      <w:lvlJc w:val="right"/>
      <w:pPr>
        <w:tabs>
          <w:tab w:val="num" w:pos="4320"/>
        </w:tabs>
        <w:ind w:left="4320" w:hanging="18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lowerLetter"/>
      <w:lvlText w:val="%8."/>
      <w:lvlJc w:val="left"/>
      <w:pPr>
        <w:tabs>
          <w:tab w:val="num" w:pos="5760"/>
        </w:tabs>
        <w:ind w:left="5760" w:hanging="360"/>
      </w:pPr>
      <w:rPr>
        <w:rFonts w:hint="default"/>
        <w:sz w:val="20"/>
      </w:rPr>
    </w:lvl>
    <w:lvl w:ilvl="8" w:tentative="1">
      <w:start w:val="1"/>
      <w:numFmt w:val="lowerRoman"/>
      <w:lvlText w:val="%9."/>
      <w:lvlJc w:val="right"/>
      <w:pPr>
        <w:tabs>
          <w:tab w:val="num" w:pos="6480"/>
        </w:tabs>
        <w:ind w:left="6480" w:hanging="180"/>
      </w:pPr>
      <w:rPr>
        <w:rFonts w:hint="default"/>
        <w:sz w:val="20"/>
      </w:rPr>
    </w:lvl>
  </w:abstractNum>
  <w:abstractNum w:abstractNumId="30"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7BCE5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F361510"/>
    <w:multiLevelType w:val="hybridMultilevel"/>
    <w:tmpl w:val="967EEA8C"/>
    <w:lvl w:ilvl="0" w:tplc="04090001">
      <w:start w:val="1"/>
      <w:numFmt w:val="bullet"/>
      <w:lvlText w:val=""/>
      <w:lvlJc w:val="left"/>
      <w:pPr>
        <w:tabs>
          <w:tab w:val="num" w:pos="840"/>
        </w:tabs>
        <w:ind w:left="840" w:hanging="360"/>
      </w:pPr>
      <w:rPr>
        <w:rFonts w:ascii="Symbol" w:hAnsi="Symbol" w:hint="default"/>
      </w:rPr>
    </w:lvl>
    <w:lvl w:ilvl="1" w:tplc="A0185420">
      <w:start w:val="1"/>
      <w:numFmt w:val="bullet"/>
      <w:lvlText w:val=""/>
      <w:lvlJc w:val="left"/>
      <w:pPr>
        <w:tabs>
          <w:tab w:val="num" w:pos="1560"/>
        </w:tabs>
        <w:ind w:left="1560" w:hanging="360"/>
      </w:pPr>
      <w:rPr>
        <w:rFonts w:ascii="Wingdings" w:eastAsia="Times New Roman" w:hAnsi="Wingdings" w:cs="Times New Roman"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num w:numId="1">
    <w:abstractNumId w:val="0"/>
  </w:num>
  <w:num w:numId="2">
    <w:abstractNumId w:val="28"/>
  </w:num>
  <w:num w:numId="3">
    <w:abstractNumId w:val="7"/>
  </w:num>
  <w:num w:numId="4">
    <w:abstractNumId w:val="26"/>
  </w:num>
  <w:num w:numId="5">
    <w:abstractNumId w:val="9"/>
  </w:num>
  <w:num w:numId="6">
    <w:abstractNumId w:val="11"/>
  </w:num>
  <w:num w:numId="7">
    <w:abstractNumId w:val="16"/>
  </w:num>
  <w:num w:numId="8">
    <w:abstractNumId w:val="22"/>
  </w:num>
  <w:num w:numId="9">
    <w:abstractNumId w:val="29"/>
  </w:num>
  <w:num w:numId="10">
    <w:abstractNumId w:val="15"/>
  </w:num>
  <w:num w:numId="11">
    <w:abstractNumId w:val="24"/>
  </w:num>
  <w:num w:numId="12">
    <w:abstractNumId w:val="10"/>
  </w:num>
  <w:num w:numId="13">
    <w:abstractNumId w:val="13"/>
  </w:num>
  <w:num w:numId="14">
    <w:abstractNumId w:val="12"/>
  </w:num>
  <w:num w:numId="15">
    <w:abstractNumId w:val="6"/>
  </w:num>
  <w:num w:numId="16">
    <w:abstractNumId w:val="27"/>
  </w:num>
  <w:num w:numId="17">
    <w:abstractNumId w:val="1"/>
  </w:num>
  <w:num w:numId="18">
    <w:abstractNumId w:val="4"/>
  </w:num>
  <w:num w:numId="19">
    <w:abstractNumId w:val="21"/>
  </w:num>
  <w:num w:numId="20">
    <w:abstractNumId w:val="17"/>
  </w:num>
  <w:num w:numId="21">
    <w:abstractNumId w:val="8"/>
  </w:num>
  <w:num w:numId="22">
    <w:abstractNumId w:val="18"/>
  </w:num>
  <w:num w:numId="23">
    <w:abstractNumId w:val="3"/>
  </w:num>
  <w:num w:numId="24">
    <w:abstractNumId w:val="2"/>
  </w:num>
  <w:num w:numId="25">
    <w:abstractNumId w:val="23"/>
  </w:num>
  <w:num w:numId="26">
    <w:abstractNumId w:val="31"/>
  </w:num>
  <w:num w:numId="27">
    <w:abstractNumId w:val="19"/>
  </w:num>
  <w:num w:numId="28">
    <w:abstractNumId w:val="32"/>
  </w:num>
  <w:num w:numId="29">
    <w:abstractNumId w:val="20"/>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9"/>
  </w:num>
  <w:num w:numId="34">
    <w:abstractNumId w:val="25"/>
  </w:num>
  <w:num w:numId="35">
    <w:abstractNumId w:val="5"/>
  </w:num>
  <w:num w:numId="36">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ittenden, Abigail">
    <w15:presenceInfo w15:providerId="AD" w15:userId="S::AChittenden@idoa.IN.gov::9373b294-1db5-492e-97c8-bff7db67df84"/>
  </w15:person>
  <w15:person w15:author="Crncic, Autumn">
    <w15:presenceInfo w15:providerId="AD" w15:userId="S::crncica@repsrv.com::2a8c2b0f-d24a-416d-96b0-80437479af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trackRevisions/>
  <w:defaultTabStop w:val="720"/>
  <w:drawingGridHorizontalSpacing w:val="12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AB9"/>
    <w:rsid w:val="00001BE8"/>
    <w:rsid w:val="00005A7C"/>
    <w:rsid w:val="0000785D"/>
    <w:rsid w:val="00013FDF"/>
    <w:rsid w:val="00021841"/>
    <w:rsid w:val="000250A0"/>
    <w:rsid w:val="0002726A"/>
    <w:rsid w:val="00027743"/>
    <w:rsid w:val="0003483E"/>
    <w:rsid w:val="000520CF"/>
    <w:rsid w:val="00057231"/>
    <w:rsid w:val="00060F98"/>
    <w:rsid w:val="00061F25"/>
    <w:rsid w:val="00063488"/>
    <w:rsid w:val="00064A80"/>
    <w:rsid w:val="00064E21"/>
    <w:rsid w:val="0007352A"/>
    <w:rsid w:val="00076FB5"/>
    <w:rsid w:val="00081B7B"/>
    <w:rsid w:val="0008202F"/>
    <w:rsid w:val="000A2CDA"/>
    <w:rsid w:val="000A7B52"/>
    <w:rsid w:val="000B2D4C"/>
    <w:rsid w:val="000C7073"/>
    <w:rsid w:val="00101514"/>
    <w:rsid w:val="00103B2D"/>
    <w:rsid w:val="001116BC"/>
    <w:rsid w:val="00116525"/>
    <w:rsid w:val="00130E29"/>
    <w:rsid w:val="001314C4"/>
    <w:rsid w:val="0013577E"/>
    <w:rsid w:val="00145AE0"/>
    <w:rsid w:val="0014619B"/>
    <w:rsid w:val="0015597A"/>
    <w:rsid w:val="0016176B"/>
    <w:rsid w:val="00163D05"/>
    <w:rsid w:val="0017161C"/>
    <w:rsid w:val="00172451"/>
    <w:rsid w:val="00191C9D"/>
    <w:rsid w:val="001A55C6"/>
    <w:rsid w:val="001B07D4"/>
    <w:rsid w:val="001B224D"/>
    <w:rsid w:val="001B6F51"/>
    <w:rsid w:val="001B767D"/>
    <w:rsid w:val="001D0FC6"/>
    <w:rsid w:val="001E0715"/>
    <w:rsid w:val="002128BC"/>
    <w:rsid w:val="00214B84"/>
    <w:rsid w:val="00230374"/>
    <w:rsid w:val="00230C9A"/>
    <w:rsid w:val="0024157B"/>
    <w:rsid w:val="002458A9"/>
    <w:rsid w:val="00250281"/>
    <w:rsid w:val="00251D7C"/>
    <w:rsid w:val="00257371"/>
    <w:rsid w:val="00257FA9"/>
    <w:rsid w:val="00262146"/>
    <w:rsid w:val="0027315E"/>
    <w:rsid w:val="0027526F"/>
    <w:rsid w:val="002764AA"/>
    <w:rsid w:val="0028451B"/>
    <w:rsid w:val="0028634E"/>
    <w:rsid w:val="002904D6"/>
    <w:rsid w:val="00290647"/>
    <w:rsid w:val="002958C1"/>
    <w:rsid w:val="00297228"/>
    <w:rsid w:val="002A2EE2"/>
    <w:rsid w:val="002A535A"/>
    <w:rsid w:val="002B2A43"/>
    <w:rsid w:val="002B4E01"/>
    <w:rsid w:val="002B783D"/>
    <w:rsid w:val="002C688C"/>
    <w:rsid w:val="002D2CC9"/>
    <w:rsid w:val="002D78DA"/>
    <w:rsid w:val="002E1238"/>
    <w:rsid w:val="002E25DD"/>
    <w:rsid w:val="002E55CC"/>
    <w:rsid w:val="002E59CC"/>
    <w:rsid w:val="002F56C5"/>
    <w:rsid w:val="0030382E"/>
    <w:rsid w:val="0032268C"/>
    <w:rsid w:val="00323C55"/>
    <w:rsid w:val="00331DFE"/>
    <w:rsid w:val="003338D5"/>
    <w:rsid w:val="00344AB9"/>
    <w:rsid w:val="003537AB"/>
    <w:rsid w:val="003548DE"/>
    <w:rsid w:val="00354B57"/>
    <w:rsid w:val="003558CF"/>
    <w:rsid w:val="00361779"/>
    <w:rsid w:val="003730F1"/>
    <w:rsid w:val="0039499A"/>
    <w:rsid w:val="003A581F"/>
    <w:rsid w:val="003B3D81"/>
    <w:rsid w:val="003C3AE5"/>
    <w:rsid w:val="003E34EB"/>
    <w:rsid w:val="003E62B7"/>
    <w:rsid w:val="003F0CBF"/>
    <w:rsid w:val="003F4B98"/>
    <w:rsid w:val="003F5470"/>
    <w:rsid w:val="004020A7"/>
    <w:rsid w:val="00427D7A"/>
    <w:rsid w:val="00434730"/>
    <w:rsid w:val="00451A02"/>
    <w:rsid w:val="00453698"/>
    <w:rsid w:val="00462658"/>
    <w:rsid w:val="004665EC"/>
    <w:rsid w:val="0046787B"/>
    <w:rsid w:val="004A3A90"/>
    <w:rsid w:val="004B62F3"/>
    <w:rsid w:val="004B7521"/>
    <w:rsid w:val="004B7D5D"/>
    <w:rsid w:val="004C206F"/>
    <w:rsid w:val="004C4C87"/>
    <w:rsid w:val="004D38DC"/>
    <w:rsid w:val="004E119F"/>
    <w:rsid w:val="004E16FB"/>
    <w:rsid w:val="004E645B"/>
    <w:rsid w:val="004F446F"/>
    <w:rsid w:val="00510A04"/>
    <w:rsid w:val="0051138E"/>
    <w:rsid w:val="005171C3"/>
    <w:rsid w:val="0052730D"/>
    <w:rsid w:val="00527C78"/>
    <w:rsid w:val="00530C21"/>
    <w:rsid w:val="00564CBA"/>
    <w:rsid w:val="00566C86"/>
    <w:rsid w:val="005738F6"/>
    <w:rsid w:val="00583D05"/>
    <w:rsid w:val="00586118"/>
    <w:rsid w:val="00594ED0"/>
    <w:rsid w:val="005A1964"/>
    <w:rsid w:val="005A78B0"/>
    <w:rsid w:val="005B3222"/>
    <w:rsid w:val="005B646A"/>
    <w:rsid w:val="005C5F07"/>
    <w:rsid w:val="005C7BEB"/>
    <w:rsid w:val="0061597B"/>
    <w:rsid w:val="0061765B"/>
    <w:rsid w:val="006261F2"/>
    <w:rsid w:val="006319C5"/>
    <w:rsid w:val="00641F53"/>
    <w:rsid w:val="006425B5"/>
    <w:rsid w:val="00664117"/>
    <w:rsid w:val="006669AE"/>
    <w:rsid w:val="00672E95"/>
    <w:rsid w:val="006948B5"/>
    <w:rsid w:val="006A2AA7"/>
    <w:rsid w:val="006A34C0"/>
    <w:rsid w:val="006A6469"/>
    <w:rsid w:val="006C0D26"/>
    <w:rsid w:val="006C3E53"/>
    <w:rsid w:val="007023EB"/>
    <w:rsid w:val="007046CC"/>
    <w:rsid w:val="00712531"/>
    <w:rsid w:val="00712C2E"/>
    <w:rsid w:val="0072099D"/>
    <w:rsid w:val="00737D4B"/>
    <w:rsid w:val="0074119E"/>
    <w:rsid w:val="00745680"/>
    <w:rsid w:val="007504E0"/>
    <w:rsid w:val="00750575"/>
    <w:rsid w:val="0076132B"/>
    <w:rsid w:val="007615EE"/>
    <w:rsid w:val="00762A76"/>
    <w:rsid w:val="00765815"/>
    <w:rsid w:val="00766C5B"/>
    <w:rsid w:val="0077060A"/>
    <w:rsid w:val="007734BA"/>
    <w:rsid w:val="007A322B"/>
    <w:rsid w:val="007B6D3B"/>
    <w:rsid w:val="007C5ABC"/>
    <w:rsid w:val="007D55E9"/>
    <w:rsid w:val="007E2ACC"/>
    <w:rsid w:val="007E7301"/>
    <w:rsid w:val="007F42FB"/>
    <w:rsid w:val="00811EF9"/>
    <w:rsid w:val="008358A7"/>
    <w:rsid w:val="00850798"/>
    <w:rsid w:val="00853983"/>
    <w:rsid w:val="00855993"/>
    <w:rsid w:val="0086051C"/>
    <w:rsid w:val="00881BB2"/>
    <w:rsid w:val="00881D39"/>
    <w:rsid w:val="0088348F"/>
    <w:rsid w:val="008933B7"/>
    <w:rsid w:val="00895656"/>
    <w:rsid w:val="00896E7B"/>
    <w:rsid w:val="008B51EA"/>
    <w:rsid w:val="008C4886"/>
    <w:rsid w:val="008C6E2D"/>
    <w:rsid w:val="008D024B"/>
    <w:rsid w:val="008D3181"/>
    <w:rsid w:val="008D6F00"/>
    <w:rsid w:val="008E0249"/>
    <w:rsid w:val="008E1CD3"/>
    <w:rsid w:val="00903F78"/>
    <w:rsid w:val="009057F9"/>
    <w:rsid w:val="009123EA"/>
    <w:rsid w:val="00914857"/>
    <w:rsid w:val="00914ACA"/>
    <w:rsid w:val="0092714A"/>
    <w:rsid w:val="009371EA"/>
    <w:rsid w:val="00941805"/>
    <w:rsid w:val="00943DD6"/>
    <w:rsid w:val="009507C2"/>
    <w:rsid w:val="0098421D"/>
    <w:rsid w:val="009B2755"/>
    <w:rsid w:val="009C3795"/>
    <w:rsid w:val="009D0A10"/>
    <w:rsid w:val="009D32B1"/>
    <w:rsid w:val="009D39E0"/>
    <w:rsid w:val="009E314B"/>
    <w:rsid w:val="009F08AC"/>
    <w:rsid w:val="009F1624"/>
    <w:rsid w:val="00A00535"/>
    <w:rsid w:val="00A00DB4"/>
    <w:rsid w:val="00A07035"/>
    <w:rsid w:val="00A078AA"/>
    <w:rsid w:val="00A10881"/>
    <w:rsid w:val="00A1178B"/>
    <w:rsid w:val="00A122E9"/>
    <w:rsid w:val="00A25718"/>
    <w:rsid w:val="00A32CD6"/>
    <w:rsid w:val="00A339F5"/>
    <w:rsid w:val="00A33BC6"/>
    <w:rsid w:val="00A36BF6"/>
    <w:rsid w:val="00A43056"/>
    <w:rsid w:val="00A53A4E"/>
    <w:rsid w:val="00A56B05"/>
    <w:rsid w:val="00A66C6D"/>
    <w:rsid w:val="00A76C56"/>
    <w:rsid w:val="00A94488"/>
    <w:rsid w:val="00AB6064"/>
    <w:rsid w:val="00AC1BAE"/>
    <w:rsid w:val="00AD1C35"/>
    <w:rsid w:val="00AD3201"/>
    <w:rsid w:val="00AD624A"/>
    <w:rsid w:val="00AE427E"/>
    <w:rsid w:val="00AF1419"/>
    <w:rsid w:val="00AF4713"/>
    <w:rsid w:val="00B007A1"/>
    <w:rsid w:val="00B12E42"/>
    <w:rsid w:val="00B230C0"/>
    <w:rsid w:val="00B25E34"/>
    <w:rsid w:val="00B26BEE"/>
    <w:rsid w:val="00B4673F"/>
    <w:rsid w:val="00B6138F"/>
    <w:rsid w:val="00B6539B"/>
    <w:rsid w:val="00B669F7"/>
    <w:rsid w:val="00B819E7"/>
    <w:rsid w:val="00B8718E"/>
    <w:rsid w:val="00BA12F8"/>
    <w:rsid w:val="00BA17F2"/>
    <w:rsid w:val="00BA23B8"/>
    <w:rsid w:val="00BA3B76"/>
    <w:rsid w:val="00BA68EF"/>
    <w:rsid w:val="00BB2B14"/>
    <w:rsid w:val="00BD2768"/>
    <w:rsid w:val="00BE4A2F"/>
    <w:rsid w:val="00BF7718"/>
    <w:rsid w:val="00C12A86"/>
    <w:rsid w:val="00C157E7"/>
    <w:rsid w:val="00C31412"/>
    <w:rsid w:val="00C33E0F"/>
    <w:rsid w:val="00C435B0"/>
    <w:rsid w:val="00C5039B"/>
    <w:rsid w:val="00C576F1"/>
    <w:rsid w:val="00C62BD4"/>
    <w:rsid w:val="00C71000"/>
    <w:rsid w:val="00C72DD9"/>
    <w:rsid w:val="00C814FB"/>
    <w:rsid w:val="00C826A0"/>
    <w:rsid w:val="00C92B48"/>
    <w:rsid w:val="00CA10C9"/>
    <w:rsid w:val="00CB5D82"/>
    <w:rsid w:val="00CB6585"/>
    <w:rsid w:val="00CD1918"/>
    <w:rsid w:val="00CD440B"/>
    <w:rsid w:val="00CD553A"/>
    <w:rsid w:val="00CF054B"/>
    <w:rsid w:val="00CF1879"/>
    <w:rsid w:val="00CF7814"/>
    <w:rsid w:val="00D02093"/>
    <w:rsid w:val="00D228F9"/>
    <w:rsid w:val="00D40B16"/>
    <w:rsid w:val="00D41CF2"/>
    <w:rsid w:val="00D524D8"/>
    <w:rsid w:val="00D54F55"/>
    <w:rsid w:val="00D702E1"/>
    <w:rsid w:val="00D74CEA"/>
    <w:rsid w:val="00D8202C"/>
    <w:rsid w:val="00D84B06"/>
    <w:rsid w:val="00D96314"/>
    <w:rsid w:val="00D976B0"/>
    <w:rsid w:val="00DA58C4"/>
    <w:rsid w:val="00DA7279"/>
    <w:rsid w:val="00DB2BC4"/>
    <w:rsid w:val="00DC2208"/>
    <w:rsid w:val="00DC3F6E"/>
    <w:rsid w:val="00DC51E2"/>
    <w:rsid w:val="00DC7CA1"/>
    <w:rsid w:val="00DD01A5"/>
    <w:rsid w:val="00DD31E6"/>
    <w:rsid w:val="00DD5F08"/>
    <w:rsid w:val="00DD6301"/>
    <w:rsid w:val="00DF0F6D"/>
    <w:rsid w:val="00E06E75"/>
    <w:rsid w:val="00E06FCC"/>
    <w:rsid w:val="00E07E6D"/>
    <w:rsid w:val="00E16E0C"/>
    <w:rsid w:val="00E2045F"/>
    <w:rsid w:val="00E21B3D"/>
    <w:rsid w:val="00E27B71"/>
    <w:rsid w:val="00E27CAE"/>
    <w:rsid w:val="00E417C4"/>
    <w:rsid w:val="00E429CF"/>
    <w:rsid w:val="00E42BBB"/>
    <w:rsid w:val="00E46E5B"/>
    <w:rsid w:val="00E5086C"/>
    <w:rsid w:val="00E50FD8"/>
    <w:rsid w:val="00E537D3"/>
    <w:rsid w:val="00E66816"/>
    <w:rsid w:val="00E8712A"/>
    <w:rsid w:val="00E905E7"/>
    <w:rsid w:val="00E93869"/>
    <w:rsid w:val="00EB2A11"/>
    <w:rsid w:val="00EB3059"/>
    <w:rsid w:val="00ED4BE4"/>
    <w:rsid w:val="00EE11D3"/>
    <w:rsid w:val="00EE7C09"/>
    <w:rsid w:val="00EF3E7F"/>
    <w:rsid w:val="00EF4B96"/>
    <w:rsid w:val="00F01157"/>
    <w:rsid w:val="00F06214"/>
    <w:rsid w:val="00F079D7"/>
    <w:rsid w:val="00F17113"/>
    <w:rsid w:val="00F21214"/>
    <w:rsid w:val="00F2685F"/>
    <w:rsid w:val="00F346DD"/>
    <w:rsid w:val="00F37E0F"/>
    <w:rsid w:val="00F52EB7"/>
    <w:rsid w:val="00F55713"/>
    <w:rsid w:val="00F6577F"/>
    <w:rsid w:val="00F67221"/>
    <w:rsid w:val="00F7215E"/>
    <w:rsid w:val="00FA2126"/>
    <w:rsid w:val="00FA38D7"/>
    <w:rsid w:val="00FB047A"/>
    <w:rsid w:val="00FB099A"/>
    <w:rsid w:val="00FC6A36"/>
    <w:rsid w:val="00FE7242"/>
    <w:rsid w:val="00FE7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address"/>
  <w:smartTagType w:namespaceuri="urn:schemas-microsoft-com:office:smarttags" w:name="Street"/>
  <w:smartTagType w:namespaceuri="urn:schemas-microsoft-com:office:smarttags" w:name="PostalCode"/>
  <w:smartTagType w:namespaceuri="urn:schemas-microsoft-com:office:smarttags" w:name="place"/>
  <w:smartTagType w:namespaceuri="urn:schemas-microsoft-com:office:smarttags" w:name="City"/>
  <w:smartTagType w:namespaceuri="urn:schemas-microsoft-com:office:smarttags" w:name="State"/>
  <w:shapeDefaults>
    <o:shapedefaults v:ext="edit" spidmax="1026"/>
    <o:shapelayout v:ext="edit">
      <o:idmap v:ext="edit" data="1"/>
    </o:shapelayout>
  </w:shapeDefaults>
  <w:decimalSymbol w:val="."/>
  <w:listSeparator w:val=","/>
  <w14:docId w14:val="64488964"/>
  <w15:docId w15:val="{88DB0DAD-FE3C-4B22-B71E-4654CF753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4AB9"/>
    <w:pPr>
      <w:widowControl w:val="0"/>
    </w:pPr>
    <w:rPr>
      <w:rFonts w:ascii="Arial Narrow" w:hAnsi="Arial Narrow"/>
      <w:snapToGrid w:val="0"/>
      <w:sz w:val="24"/>
    </w:rPr>
  </w:style>
  <w:style w:type="paragraph" w:styleId="Heading1">
    <w:name w:val="heading 1"/>
    <w:basedOn w:val="Normal"/>
    <w:next w:val="Normal"/>
    <w:qFormat/>
    <w:rsid w:val="00344AB9"/>
    <w:pPr>
      <w:keepNext/>
      <w:widowControl/>
      <w:outlineLvl w:val="0"/>
    </w:pPr>
    <w:rPr>
      <w:rFonts w:ascii="Times New Roman" w:hAnsi="Times New Roman"/>
      <w:snapToGrid/>
    </w:rPr>
  </w:style>
  <w:style w:type="paragraph" w:styleId="Heading3">
    <w:name w:val="heading 3"/>
    <w:basedOn w:val="Normal"/>
    <w:next w:val="Normal"/>
    <w:qFormat/>
    <w:rsid w:val="00344AB9"/>
    <w:pPr>
      <w:keepNext/>
      <w:spacing w:line="243" w:lineRule="auto"/>
      <w:jc w:val="center"/>
      <w:outlineLvl w:val="2"/>
    </w:pPr>
    <w:rPr>
      <w:rFonts w:ascii="Arial" w:hAnsi="Arial"/>
      <w:b/>
      <w:sz w:val="20"/>
      <w:u w:val="single"/>
    </w:rPr>
  </w:style>
  <w:style w:type="paragraph" w:styleId="Heading4">
    <w:name w:val="heading 4"/>
    <w:basedOn w:val="Normal"/>
    <w:next w:val="Normal"/>
    <w:qFormat/>
    <w:rsid w:val="003537AB"/>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344AB9"/>
    <w:pPr>
      <w:keepNext/>
      <w:ind w:left="2160" w:firstLine="720"/>
      <w:outlineLvl w:val="4"/>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44AB9"/>
    <w:pPr>
      <w:tabs>
        <w:tab w:val="left" w:pos="-1440"/>
      </w:tabs>
      <w:spacing w:line="244" w:lineRule="auto"/>
      <w:ind w:left="1440" w:hanging="720"/>
    </w:pPr>
    <w:rPr>
      <w:rFonts w:ascii="Arial" w:hAnsi="Arial"/>
      <w:sz w:val="16"/>
    </w:rPr>
  </w:style>
  <w:style w:type="paragraph" w:styleId="BodyText">
    <w:name w:val="Body Text"/>
    <w:basedOn w:val="Normal"/>
    <w:rsid w:val="00344AB9"/>
    <w:pPr>
      <w:tabs>
        <w:tab w:val="center" w:pos="-1890"/>
      </w:tabs>
      <w:spacing w:line="243" w:lineRule="auto"/>
      <w:outlineLvl w:val="0"/>
    </w:pPr>
    <w:rPr>
      <w:rFonts w:ascii="Arial" w:hAnsi="Arial"/>
      <w:sz w:val="18"/>
    </w:rPr>
  </w:style>
  <w:style w:type="paragraph" w:styleId="Title">
    <w:name w:val="Title"/>
    <w:basedOn w:val="Normal"/>
    <w:qFormat/>
    <w:rsid w:val="00344AB9"/>
    <w:pPr>
      <w:widowControl/>
      <w:jc w:val="center"/>
    </w:pPr>
    <w:rPr>
      <w:rFonts w:ascii="Arial" w:hAnsi="Arial"/>
      <w:b/>
      <w:sz w:val="20"/>
    </w:rPr>
  </w:style>
  <w:style w:type="paragraph" w:styleId="BlockText">
    <w:name w:val="Block Text"/>
    <w:basedOn w:val="Normal"/>
    <w:rsid w:val="00344AB9"/>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rsid w:val="00344AB9"/>
    <w:pPr>
      <w:tabs>
        <w:tab w:val="center" w:pos="4320"/>
        <w:tab w:val="right" w:pos="8640"/>
      </w:tabs>
    </w:pPr>
  </w:style>
  <w:style w:type="character" w:styleId="PageNumber">
    <w:name w:val="page number"/>
    <w:basedOn w:val="DefaultParagraphFont"/>
    <w:rsid w:val="00344AB9"/>
  </w:style>
  <w:style w:type="character" w:styleId="Hyperlink">
    <w:name w:val="Hyperlink"/>
    <w:basedOn w:val="DefaultParagraphFont"/>
    <w:rsid w:val="00737D4B"/>
    <w:rPr>
      <w:color w:val="0000FF"/>
      <w:u w:val="single"/>
    </w:rPr>
  </w:style>
  <w:style w:type="table" w:styleId="TableGrid">
    <w:name w:val="Table Grid"/>
    <w:basedOn w:val="TableNormal"/>
    <w:rsid w:val="007D5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72E95"/>
    <w:pPr>
      <w:widowControl/>
      <w:spacing w:before="100" w:beforeAutospacing="1" w:after="100" w:afterAutospacing="1"/>
    </w:pPr>
    <w:rPr>
      <w:rFonts w:ascii="Times New Roman" w:hAnsi="Times New Roman"/>
      <w:snapToGrid/>
      <w:szCs w:val="24"/>
    </w:rPr>
  </w:style>
  <w:style w:type="character" w:styleId="Strong">
    <w:name w:val="Strong"/>
    <w:basedOn w:val="DefaultParagraphFont"/>
    <w:qFormat/>
    <w:rsid w:val="00672E95"/>
    <w:rPr>
      <w:b/>
      <w:bCs/>
    </w:rPr>
  </w:style>
  <w:style w:type="paragraph" w:styleId="BalloonText">
    <w:name w:val="Balloon Text"/>
    <w:basedOn w:val="Normal"/>
    <w:semiHidden/>
    <w:rsid w:val="00B4673F"/>
    <w:rPr>
      <w:rFonts w:ascii="Tahoma" w:hAnsi="Tahoma" w:cs="Tahoma"/>
      <w:sz w:val="16"/>
      <w:szCs w:val="16"/>
    </w:rPr>
  </w:style>
  <w:style w:type="paragraph" w:styleId="EndnoteText">
    <w:name w:val="endnote text"/>
    <w:basedOn w:val="Normal"/>
    <w:semiHidden/>
    <w:rsid w:val="006261F2"/>
    <w:pPr>
      <w:widowControl/>
    </w:pPr>
    <w:rPr>
      <w:rFonts w:ascii="Times New Roman" w:hAnsi="Times New Roman"/>
      <w:snapToGrid/>
      <w:szCs w:val="24"/>
    </w:rPr>
  </w:style>
  <w:style w:type="paragraph" w:styleId="Footer">
    <w:name w:val="footer"/>
    <w:basedOn w:val="Normal"/>
    <w:link w:val="FooterChar"/>
    <w:uiPriority w:val="99"/>
    <w:rsid w:val="008358A7"/>
    <w:pPr>
      <w:tabs>
        <w:tab w:val="center" w:pos="4320"/>
        <w:tab w:val="right" w:pos="8640"/>
      </w:tabs>
    </w:pPr>
  </w:style>
  <w:style w:type="paragraph" w:customStyle="1" w:styleId="msolistparagraph0">
    <w:name w:val="msolistparagraph"/>
    <w:basedOn w:val="Normal"/>
    <w:rsid w:val="004E119F"/>
    <w:pPr>
      <w:widowControl/>
      <w:ind w:left="720"/>
    </w:pPr>
    <w:rPr>
      <w:rFonts w:ascii="Times New Roman" w:hAnsi="Times New Roman"/>
      <w:snapToGrid/>
      <w:szCs w:val="24"/>
    </w:rPr>
  </w:style>
  <w:style w:type="paragraph" w:styleId="NoSpacing">
    <w:name w:val="No Spacing"/>
    <w:uiPriority w:val="1"/>
    <w:qFormat/>
    <w:rsid w:val="004E119F"/>
    <w:rPr>
      <w:rFonts w:ascii="Calibri" w:hAnsi="Calibri" w:cs="Calibri"/>
      <w:sz w:val="22"/>
      <w:szCs w:val="22"/>
    </w:rPr>
  </w:style>
  <w:style w:type="character" w:styleId="FollowedHyperlink">
    <w:name w:val="FollowedHyperlink"/>
    <w:basedOn w:val="DefaultParagraphFont"/>
    <w:rsid w:val="002D78DA"/>
    <w:rPr>
      <w:color w:val="606420"/>
      <w:u w:val="single"/>
    </w:rPr>
  </w:style>
  <w:style w:type="paragraph" w:styleId="ListParagraph">
    <w:name w:val="List Paragraph"/>
    <w:basedOn w:val="Normal"/>
    <w:uiPriority w:val="34"/>
    <w:qFormat/>
    <w:rsid w:val="00D524D8"/>
    <w:pPr>
      <w:ind w:left="720"/>
      <w:contextualSpacing/>
    </w:pPr>
  </w:style>
  <w:style w:type="character" w:customStyle="1" w:styleId="BodyTextIndentChar">
    <w:name w:val="Body Text Indent Char"/>
    <w:link w:val="BodyTextIndent"/>
    <w:rsid w:val="00F346DD"/>
    <w:rPr>
      <w:rFonts w:ascii="Arial" w:hAnsi="Arial"/>
      <w:snapToGrid w:val="0"/>
      <w:sz w:val="16"/>
    </w:rPr>
  </w:style>
  <w:style w:type="character" w:styleId="CommentReference">
    <w:name w:val="annotation reference"/>
    <w:basedOn w:val="DefaultParagraphFont"/>
    <w:rsid w:val="00E66816"/>
    <w:rPr>
      <w:sz w:val="16"/>
      <w:szCs w:val="16"/>
    </w:rPr>
  </w:style>
  <w:style w:type="paragraph" w:styleId="CommentText">
    <w:name w:val="annotation text"/>
    <w:basedOn w:val="Normal"/>
    <w:link w:val="CommentTextChar"/>
    <w:rsid w:val="00E66816"/>
    <w:rPr>
      <w:sz w:val="20"/>
    </w:rPr>
  </w:style>
  <w:style w:type="character" w:customStyle="1" w:styleId="CommentTextChar">
    <w:name w:val="Comment Text Char"/>
    <w:basedOn w:val="DefaultParagraphFont"/>
    <w:link w:val="CommentText"/>
    <w:rsid w:val="00E66816"/>
    <w:rPr>
      <w:rFonts w:ascii="Arial Narrow" w:hAnsi="Arial Narrow"/>
      <w:snapToGrid w:val="0"/>
    </w:rPr>
  </w:style>
  <w:style w:type="paragraph" w:styleId="CommentSubject">
    <w:name w:val="annotation subject"/>
    <w:basedOn w:val="CommentText"/>
    <w:next w:val="CommentText"/>
    <w:link w:val="CommentSubjectChar"/>
    <w:rsid w:val="00E66816"/>
    <w:rPr>
      <w:b/>
      <w:bCs/>
    </w:rPr>
  </w:style>
  <w:style w:type="character" w:customStyle="1" w:styleId="CommentSubjectChar">
    <w:name w:val="Comment Subject Char"/>
    <w:basedOn w:val="CommentTextChar"/>
    <w:link w:val="CommentSubject"/>
    <w:rsid w:val="00E66816"/>
    <w:rPr>
      <w:rFonts w:ascii="Arial Narrow" w:hAnsi="Arial Narrow"/>
      <w:b/>
      <w:bCs/>
      <w:snapToGrid w:val="0"/>
    </w:rPr>
  </w:style>
  <w:style w:type="character" w:customStyle="1" w:styleId="FooterChar">
    <w:name w:val="Footer Char"/>
    <w:basedOn w:val="DefaultParagraphFont"/>
    <w:link w:val="Footer"/>
    <w:uiPriority w:val="99"/>
    <w:rsid w:val="00D96314"/>
    <w:rPr>
      <w:rFonts w:ascii="Arial Narrow" w:hAnsi="Arial Narrow"/>
      <w:snapToGrid w:val="0"/>
      <w:sz w:val="24"/>
    </w:rPr>
  </w:style>
  <w:style w:type="character" w:styleId="UnresolvedMention">
    <w:name w:val="Unresolved Mention"/>
    <w:basedOn w:val="DefaultParagraphFont"/>
    <w:uiPriority w:val="99"/>
    <w:semiHidden/>
    <w:unhideWhenUsed/>
    <w:rsid w:val="00FB04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020245">
      <w:bodyDiv w:val="1"/>
      <w:marLeft w:val="0"/>
      <w:marRight w:val="0"/>
      <w:marTop w:val="0"/>
      <w:marBottom w:val="0"/>
      <w:divBdr>
        <w:top w:val="none" w:sz="0" w:space="0" w:color="auto"/>
        <w:left w:val="none" w:sz="0" w:space="0" w:color="auto"/>
        <w:bottom w:val="none" w:sz="0" w:space="0" w:color="auto"/>
        <w:right w:val="none" w:sz="0" w:space="0" w:color="auto"/>
      </w:divBdr>
    </w:div>
    <w:div w:id="1030256710">
      <w:bodyDiv w:val="1"/>
      <w:marLeft w:val="0"/>
      <w:marRight w:val="0"/>
      <w:marTop w:val="0"/>
      <w:marBottom w:val="0"/>
      <w:divBdr>
        <w:top w:val="none" w:sz="0" w:space="0" w:color="auto"/>
        <w:left w:val="none" w:sz="0" w:space="0" w:color="auto"/>
        <w:bottom w:val="none" w:sz="0" w:space="0" w:color="auto"/>
        <w:right w:val="none" w:sz="0" w:space="0" w:color="auto"/>
      </w:divBdr>
    </w:div>
    <w:div w:id="1326392743">
      <w:bodyDiv w:val="1"/>
      <w:marLeft w:val="0"/>
      <w:marRight w:val="0"/>
      <w:marTop w:val="0"/>
      <w:marBottom w:val="0"/>
      <w:divBdr>
        <w:top w:val="none" w:sz="0" w:space="0" w:color="auto"/>
        <w:left w:val="none" w:sz="0" w:space="0" w:color="auto"/>
        <w:bottom w:val="none" w:sz="0" w:space="0" w:color="auto"/>
        <w:right w:val="none" w:sz="0" w:space="0" w:color="auto"/>
      </w:divBdr>
    </w:div>
    <w:div w:id="1341784857">
      <w:bodyDiv w:val="1"/>
      <w:marLeft w:val="0"/>
      <w:marRight w:val="0"/>
      <w:marTop w:val="0"/>
      <w:marBottom w:val="0"/>
      <w:divBdr>
        <w:top w:val="none" w:sz="0" w:space="0" w:color="auto"/>
        <w:left w:val="none" w:sz="0" w:space="0" w:color="auto"/>
        <w:bottom w:val="none" w:sz="0" w:space="0" w:color="auto"/>
        <w:right w:val="none" w:sz="0" w:space="0" w:color="auto"/>
      </w:divBdr>
    </w:div>
    <w:div w:id="1446651901">
      <w:bodyDiv w:val="1"/>
      <w:marLeft w:val="0"/>
      <w:marRight w:val="0"/>
      <w:marTop w:val="0"/>
      <w:marBottom w:val="0"/>
      <w:divBdr>
        <w:top w:val="none" w:sz="0" w:space="0" w:color="auto"/>
        <w:left w:val="none" w:sz="0" w:space="0" w:color="auto"/>
        <w:bottom w:val="none" w:sz="0" w:space="0" w:color="auto"/>
        <w:right w:val="none" w:sz="0" w:space="0" w:color="auto"/>
      </w:divBdr>
    </w:div>
    <w:div w:id="1680963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nece.org/fileadmin/DAM/cefact/recommendations/rec20/rec20_rev3_Annex2e.pdf" TargetMode="External"/><Relationship Id="rId18" Type="http://schemas.openxmlformats.org/officeDocument/2006/relationships/hyperlink" Target="http://www.in.gov/idoa/mwbe/2743.ht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in.gov/idoa/2862.htm" TargetMode="External"/><Relationship Id="rId7" Type="http://schemas.openxmlformats.org/officeDocument/2006/relationships/endnotes" Target="endnotes.xml"/><Relationship Id="rId12" Type="http://schemas.openxmlformats.org/officeDocument/2006/relationships/hyperlink" Target="http://www.unspsc.org" TargetMode="External"/><Relationship Id="rId17" Type="http://schemas.openxmlformats.org/officeDocument/2006/relationships/hyperlink" Target="http://www.in.gov/idoa/mwbe/2743.htm"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buyindianainvet@idoa.in.gov" TargetMode="External"/><Relationship Id="rId20" Type="http://schemas.openxmlformats.org/officeDocument/2006/relationships/hyperlink" Target="http://www.vetbiz.gov/"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ot.in.gov/architecture/" TargetMode="External"/><Relationship Id="rId24" Type="http://schemas.openxmlformats.org/officeDocument/2006/relationships/hyperlink" Target="http://www.in.gov/ig/2335.htm" TargetMode="External"/><Relationship Id="rId5" Type="http://schemas.openxmlformats.org/officeDocument/2006/relationships/webSettings" Target="webSettings.xml"/><Relationship Id="rId15" Type="http://schemas.openxmlformats.org/officeDocument/2006/relationships/hyperlink" Target="mailto:buyindianainvet@idoa.in.gov" TargetMode="External"/><Relationship Id="rId23" Type="http://schemas.openxmlformats.org/officeDocument/2006/relationships/hyperlink" Target="mailto:indianaveteranspreference@idoa.in.gov"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mailto:mwbe@idoa.in.gov" TargetMode="External"/><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www.in.gov/idoa/files/VendorHandbook.pdf" TargetMode="External"/><Relationship Id="rId22" Type="http://schemas.openxmlformats.org/officeDocument/2006/relationships/hyperlink" Target="http://www.in.gov/idoa/2862.htm" TargetMode="External"/><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D5871-A2B3-47BE-8FA4-3901E2802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11002</Words>
  <Characters>62717</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STATE OF INDIANA</vt:lpstr>
    </vt:vector>
  </TitlesOfParts>
  <Company>State of Indiana, Department of Administration</Company>
  <LinksUpToDate>false</LinksUpToDate>
  <CharactersWithSpaces>73572</CharactersWithSpaces>
  <SharedDoc>false</SharedDoc>
  <HLinks>
    <vt:vector size="60" baseType="variant">
      <vt:variant>
        <vt:i4>7798893</vt:i4>
      </vt:variant>
      <vt:variant>
        <vt:i4>27</vt:i4>
      </vt:variant>
      <vt:variant>
        <vt:i4>0</vt:i4>
      </vt:variant>
      <vt:variant>
        <vt:i4>5</vt:i4>
      </vt:variant>
      <vt:variant>
        <vt:lpwstr>http://www.in.gov/idoa/2467.htm</vt:lpwstr>
      </vt:variant>
      <vt:variant>
        <vt:lpwstr/>
      </vt:variant>
      <vt:variant>
        <vt:i4>7798893</vt:i4>
      </vt:variant>
      <vt:variant>
        <vt:i4>24</vt:i4>
      </vt:variant>
      <vt:variant>
        <vt:i4>0</vt:i4>
      </vt:variant>
      <vt:variant>
        <vt:i4>5</vt:i4>
      </vt:variant>
      <vt:variant>
        <vt:lpwstr>http://www.in.gov/idoa/2467.htm</vt:lpwstr>
      </vt:variant>
      <vt:variant>
        <vt:lpwstr/>
      </vt:variant>
      <vt:variant>
        <vt:i4>2883668</vt:i4>
      </vt:variant>
      <vt:variant>
        <vt:i4>21</vt:i4>
      </vt:variant>
      <vt:variant>
        <vt:i4>0</vt:i4>
      </vt:variant>
      <vt:variant>
        <vt:i4>5</vt:i4>
      </vt:variant>
      <vt:variant>
        <vt:lpwstr>mailto:buyindianainvet@idoa.in.gov</vt:lpwstr>
      </vt:variant>
      <vt:variant>
        <vt:lpwstr/>
      </vt:variant>
      <vt:variant>
        <vt:i4>2883668</vt:i4>
      </vt:variant>
      <vt:variant>
        <vt:i4>18</vt:i4>
      </vt:variant>
      <vt:variant>
        <vt:i4>0</vt:i4>
      </vt:variant>
      <vt:variant>
        <vt:i4>5</vt:i4>
      </vt:variant>
      <vt:variant>
        <vt:lpwstr>mailto:buyindianainvet@idoa.in.gov</vt:lpwstr>
      </vt:variant>
      <vt:variant>
        <vt:lpwstr/>
      </vt:variant>
      <vt:variant>
        <vt:i4>8257564</vt:i4>
      </vt:variant>
      <vt:variant>
        <vt:i4>15</vt:i4>
      </vt:variant>
      <vt:variant>
        <vt:i4>0</vt:i4>
      </vt:variant>
      <vt:variant>
        <vt:i4>5</vt:i4>
      </vt:variant>
      <vt:variant>
        <vt:lpwstr>http://www.in.gov/idoa/files/vendor_handbook.doc</vt:lpwstr>
      </vt:variant>
      <vt:variant>
        <vt:lpwstr/>
      </vt:variant>
      <vt:variant>
        <vt:i4>5111875</vt:i4>
      </vt:variant>
      <vt:variant>
        <vt:i4>12</vt:i4>
      </vt:variant>
      <vt:variant>
        <vt:i4>0</vt:i4>
      </vt:variant>
      <vt:variant>
        <vt:i4>5</vt:i4>
      </vt:variant>
      <vt:variant>
        <vt:lpwstr>http://www.unece.org/cefact/index.htm</vt:lpwstr>
      </vt:variant>
      <vt:variant>
        <vt:lpwstr/>
      </vt:variant>
      <vt:variant>
        <vt:i4>2949157</vt:i4>
      </vt:variant>
      <vt:variant>
        <vt:i4>9</vt:i4>
      </vt:variant>
      <vt:variant>
        <vt:i4>0</vt:i4>
      </vt:variant>
      <vt:variant>
        <vt:i4>5</vt:i4>
      </vt:variant>
      <vt:variant>
        <vt:lpwstr>http://www.unspsc.org/</vt:lpwstr>
      </vt:variant>
      <vt:variant>
        <vt:lpwstr/>
      </vt:variant>
      <vt:variant>
        <vt:i4>2883647</vt:i4>
      </vt:variant>
      <vt:variant>
        <vt:i4>6</vt:i4>
      </vt:variant>
      <vt:variant>
        <vt:i4>0</vt:i4>
      </vt:variant>
      <vt:variant>
        <vt:i4>5</vt:i4>
      </vt:variant>
      <vt:variant>
        <vt:lpwstr>http://iot.in.gov/architecture/</vt:lpwstr>
      </vt:variant>
      <vt:variant>
        <vt:lpwstr/>
      </vt:variant>
      <vt:variant>
        <vt:i4>2228271</vt:i4>
      </vt:variant>
      <vt:variant>
        <vt:i4>3</vt:i4>
      </vt:variant>
      <vt:variant>
        <vt:i4>0</vt:i4>
      </vt:variant>
      <vt:variant>
        <vt:i4>5</vt:i4>
      </vt:variant>
      <vt:variant>
        <vt:lpwstr>http://www.state.in.us/icpr/webfile/formsdiv/51778.pdf</vt:lpwstr>
      </vt:variant>
      <vt:variant>
        <vt:lpwstr/>
      </vt:variant>
      <vt:variant>
        <vt:i4>7798894</vt:i4>
      </vt:variant>
      <vt:variant>
        <vt:i4>0</vt:i4>
      </vt:variant>
      <vt:variant>
        <vt:i4>0</vt:i4>
      </vt:variant>
      <vt:variant>
        <vt:i4>5</vt:i4>
      </vt:variant>
      <vt:variant>
        <vt:lpwstr>http://www.in.gov/idoa/2464.htm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INDIANA</dc:title>
  <dc:creator>rreddick</dc:creator>
  <cp:lastModifiedBy>Crncic, Autumn</cp:lastModifiedBy>
  <cp:revision>2</cp:revision>
  <cp:lastPrinted>2020-09-11T17:40:00Z</cp:lastPrinted>
  <dcterms:created xsi:type="dcterms:W3CDTF">2020-09-16T21:37:00Z</dcterms:created>
  <dcterms:modified xsi:type="dcterms:W3CDTF">2020-09-16T21:37:00Z</dcterms:modified>
</cp:coreProperties>
</file>